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23A25C6C" w:rsidR="003562BC" w:rsidRPr="009B3C81" w:rsidRDefault="003562BC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r>
        <w:rPr>
          <w:rFonts w:ascii="Arial" w:hAnsi="Arial" w:cs="Arial"/>
          <w:b/>
          <w:bCs/>
          <w:sz w:val="36"/>
          <w:szCs w:val="32"/>
        </w:rPr>
        <w:t>MCCF EDI TAS US</w:t>
      </w:r>
      <w:r w:rsidR="005C3FEC">
        <w:rPr>
          <w:rFonts w:ascii="Arial" w:hAnsi="Arial" w:cs="Arial"/>
          <w:b/>
          <w:bCs/>
          <w:sz w:val="36"/>
          <w:szCs w:val="32"/>
        </w:rPr>
        <w:t>785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33D1010D" w14:textId="002D1EC3" w:rsidR="003562BC" w:rsidRPr="009B3C81" w:rsidRDefault="00D50E4A" w:rsidP="003562BC">
      <w:pPr>
        <w:pStyle w:val="Title"/>
      </w:pPr>
      <w:r>
        <w:t>PRCA*4.5*</w:t>
      </w:r>
      <w:r w:rsidR="004C3473">
        <w:t>xxx</w:t>
      </w: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9B3C81" w:rsidRDefault="003562BC" w:rsidP="003562BC">
      <w:pPr>
        <w:pStyle w:val="Title"/>
      </w:pPr>
      <w:r w:rsidRPr="009B3C81">
        <w:t>Department of Veterans Affairs</w:t>
      </w:r>
    </w:p>
    <w:p w14:paraId="46A663BC" w14:textId="5FBF1CC1" w:rsidR="003562BC" w:rsidRPr="009B3C81" w:rsidRDefault="00101294" w:rsidP="003562BC">
      <w:pPr>
        <w:pStyle w:val="InstructionalTextTitle2"/>
        <w:rPr>
          <w:rFonts w:ascii="Arial" w:hAnsi="Arial" w:cs="Arial"/>
          <w:b/>
          <w:i w:val="0"/>
          <w:color w:val="auto"/>
          <w:sz w:val="32"/>
          <w:szCs w:val="32"/>
        </w:rPr>
      </w:pPr>
      <w:r>
        <w:rPr>
          <w:rFonts w:ascii="Arial" w:hAnsi="Arial" w:cs="Arial"/>
          <w:b/>
          <w:i w:val="0"/>
          <w:color w:val="auto"/>
          <w:sz w:val="32"/>
          <w:szCs w:val="32"/>
        </w:rPr>
        <w:t>May</w:t>
      </w:r>
      <w:r w:rsidR="003562BC" w:rsidRPr="009B3C81">
        <w:rPr>
          <w:rFonts w:ascii="Arial" w:hAnsi="Arial" w:cs="Arial"/>
          <w:b/>
          <w:i w:val="0"/>
          <w:color w:val="auto"/>
          <w:sz w:val="32"/>
          <w:szCs w:val="32"/>
        </w:rPr>
        <w:t xml:space="preserve"> 201</w:t>
      </w:r>
      <w:r w:rsidR="00935851">
        <w:rPr>
          <w:rFonts w:ascii="Arial" w:hAnsi="Arial" w:cs="Arial"/>
          <w:b/>
          <w:i w:val="0"/>
          <w:color w:val="auto"/>
          <w:sz w:val="32"/>
          <w:szCs w:val="32"/>
        </w:rPr>
        <w:t>7</w:t>
      </w:r>
    </w:p>
    <w:p w14:paraId="419F3F26" w14:textId="2F890343" w:rsidR="003562BC" w:rsidRPr="003562BC" w:rsidRDefault="003562BC" w:rsidP="003562BC">
      <w:pPr>
        <w:pStyle w:val="Title2"/>
        <w:rPr>
          <w:sz w:val="32"/>
        </w:rPr>
        <w:sectPr w:rsidR="003562BC" w:rsidRPr="003562BC" w:rsidSect="00AF512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9B3C81">
        <w:rPr>
          <w:sz w:val="32"/>
        </w:rPr>
        <w:t xml:space="preserve">Version </w:t>
      </w:r>
      <w:r>
        <w:rPr>
          <w:sz w:val="32"/>
        </w:rPr>
        <w:t>1</w:t>
      </w:r>
    </w:p>
    <w:p w14:paraId="7300E206" w14:textId="4773F0C3" w:rsidR="00B81ED4" w:rsidRPr="00A54B17" w:rsidRDefault="00B81ED4" w:rsidP="008F7700">
      <w:pPr>
        <w:pStyle w:val="TopInfo"/>
      </w:pPr>
      <w:r w:rsidRPr="008F7700">
        <w:rPr>
          <w:b/>
        </w:rPr>
        <w:lastRenderedPageBreak/>
        <w:t>User Story Number:</w:t>
      </w:r>
      <w:r w:rsidRPr="00B81ED4">
        <w:t xml:space="preserve"> </w:t>
      </w:r>
      <w:r w:rsidR="00935851">
        <w:t>US</w:t>
      </w:r>
      <w:r w:rsidR="005C3FEC">
        <w:t>785</w:t>
      </w:r>
    </w:p>
    <w:p w14:paraId="77BC42B1" w14:textId="77777777" w:rsidR="004C3473" w:rsidRDefault="004C3473" w:rsidP="004C3473">
      <w:pPr>
        <w:pStyle w:val="Heading1"/>
      </w:pPr>
      <w:r>
        <w:t>Story</w:t>
      </w:r>
    </w:p>
    <w:p w14:paraId="6992668D" w14:textId="77777777" w:rsidR="005C3FEC" w:rsidRPr="00A54B17" w:rsidRDefault="005C3FEC" w:rsidP="005C3FEC">
      <w:pPr>
        <w:pStyle w:val="BodyText"/>
        <w:rPr>
          <w:rFonts w:asciiTheme="minorHAnsi" w:eastAsiaTheme="minorEastAsia" w:hAnsiTheme="minorHAnsi"/>
          <w:sz w:val="22"/>
          <w:szCs w:val="22"/>
          <w:lang w:eastAsia="en-US"/>
        </w:rPr>
      </w:pPr>
      <w:r w:rsidRPr="00A54B17">
        <w:rPr>
          <w:rFonts w:asciiTheme="minorHAnsi" w:eastAsiaTheme="minorEastAsia" w:hAnsiTheme="minorHAnsi"/>
          <w:sz w:val="22"/>
          <w:szCs w:val="22"/>
          <w:lang w:eastAsia="en-US"/>
        </w:rPr>
        <w:t>Need a separate Filter for Tricare/</w:t>
      </w:r>
      <w:proofErr w:type="spellStart"/>
      <w:r w:rsidRPr="00A54B17">
        <w:rPr>
          <w:rFonts w:asciiTheme="minorHAnsi" w:eastAsiaTheme="minorEastAsia" w:hAnsiTheme="minorHAnsi"/>
          <w:sz w:val="22"/>
          <w:szCs w:val="22"/>
          <w:lang w:eastAsia="en-US"/>
        </w:rPr>
        <w:t>ChampVA</w:t>
      </w:r>
      <w:proofErr w:type="spellEnd"/>
      <w:r w:rsidRPr="00A54B17">
        <w:rPr>
          <w:rFonts w:asciiTheme="minorHAnsi" w:eastAsiaTheme="minorEastAsia" w:hAnsiTheme="minorHAnsi"/>
          <w:sz w:val="22"/>
          <w:szCs w:val="22"/>
          <w:lang w:eastAsia="en-US"/>
        </w:rPr>
        <w:t xml:space="preserve"> ERAs and EFTs, creation of separate option to identify payers as Tricare or pharmacy</w:t>
      </w:r>
    </w:p>
    <w:p w14:paraId="108B4D69" w14:textId="77777777" w:rsidR="004C3473" w:rsidRDefault="004C3473" w:rsidP="004C3473">
      <w:pPr>
        <w:pStyle w:val="BodyText"/>
        <w:rPr>
          <w:lang w:eastAsia="en-US"/>
        </w:rPr>
      </w:pPr>
    </w:p>
    <w:p w14:paraId="4B2577D5" w14:textId="77777777" w:rsidR="004C3473" w:rsidRPr="00C31C43" w:rsidRDefault="004C3473" w:rsidP="004C3473">
      <w:pPr>
        <w:pStyle w:val="BodyText"/>
        <w:rPr>
          <w:b/>
          <w:lang w:eastAsia="en-US"/>
        </w:rPr>
      </w:pPr>
      <w:r w:rsidRPr="00C31C43">
        <w:rPr>
          <w:b/>
          <w:lang w:eastAsia="en-US"/>
        </w:rPr>
        <w:t>Conversation:</w:t>
      </w:r>
    </w:p>
    <w:p w14:paraId="2CC02160" w14:textId="77777777" w:rsidR="005C3FEC" w:rsidRPr="00A54B17" w:rsidRDefault="005C3FEC" w:rsidP="005C3FEC">
      <w:pPr>
        <w:pStyle w:val="BodyText"/>
        <w:rPr>
          <w:rFonts w:asciiTheme="minorHAnsi" w:eastAsiaTheme="minorEastAsia" w:hAnsiTheme="minorHAnsi"/>
          <w:sz w:val="22"/>
          <w:szCs w:val="22"/>
          <w:lang w:eastAsia="en-US"/>
        </w:rPr>
      </w:pPr>
      <w:r w:rsidRPr="00A54B17">
        <w:rPr>
          <w:rFonts w:asciiTheme="minorHAnsi" w:eastAsiaTheme="minorEastAsia" w:hAnsiTheme="minorHAnsi"/>
          <w:sz w:val="22"/>
          <w:szCs w:val="22"/>
          <w:lang w:eastAsia="en-US"/>
        </w:rPr>
        <w:t>Payer information may or may not include “Pharmacy” or “Tricare” as an identifier</w:t>
      </w:r>
    </w:p>
    <w:p w14:paraId="61CD2AF4" w14:textId="77777777" w:rsidR="005C3FEC" w:rsidRPr="00A54B17" w:rsidRDefault="005C3FEC" w:rsidP="005C3FEC">
      <w:pPr>
        <w:pStyle w:val="BodyText"/>
        <w:rPr>
          <w:rFonts w:asciiTheme="minorHAnsi" w:eastAsiaTheme="minorEastAsia" w:hAnsiTheme="minorHAnsi"/>
          <w:sz w:val="22"/>
          <w:szCs w:val="22"/>
          <w:lang w:eastAsia="en-US"/>
        </w:rPr>
      </w:pPr>
      <w:r w:rsidRPr="00A54B17">
        <w:rPr>
          <w:rFonts w:asciiTheme="minorHAnsi" w:eastAsiaTheme="minorEastAsia" w:hAnsiTheme="minorHAnsi"/>
          <w:sz w:val="22"/>
          <w:szCs w:val="22"/>
          <w:lang w:eastAsia="en-US"/>
        </w:rPr>
        <w:t>Create one or more field in the #344.6 RCDPE AUTO-PAY EXCLUSION file, one field for Pharmacy and one for Tricare</w:t>
      </w:r>
    </w:p>
    <w:p w14:paraId="16F5ACA2" w14:textId="77777777" w:rsidR="005C3FEC" w:rsidRPr="00A54B17" w:rsidRDefault="005C3FEC" w:rsidP="005C3FEC">
      <w:pPr>
        <w:pStyle w:val="BodyText"/>
        <w:rPr>
          <w:rFonts w:asciiTheme="minorHAnsi" w:eastAsiaTheme="minorEastAsia" w:hAnsiTheme="minorHAnsi"/>
          <w:sz w:val="22"/>
          <w:szCs w:val="22"/>
          <w:lang w:eastAsia="en-US"/>
        </w:rPr>
      </w:pPr>
      <w:r w:rsidRPr="00A54B17">
        <w:rPr>
          <w:rFonts w:asciiTheme="minorHAnsi" w:eastAsiaTheme="minorEastAsia" w:hAnsiTheme="minorHAnsi"/>
          <w:sz w:val="22"/>
          <w:szCs w:val="22"/>
          <w:lang w:eastAsia="en-US"/>
        </w:rPr>
        <w:t>Payers can be Pharmacy only, Tricare only or both or neither</w:t>
      </w:r>
    </w:p>
    <w:p w14:paraId="69EC7C18" w14:textId="77777777" w:rsidR="005C3FEC" w:rsidRPr="00A54B17" w:rsidRDefault="005C3FEC" w:rsidP="005C3FEC">
      <w:pPr>
        <w:pStyle w:val="BodyText"/>
        <w:rPr>
          <w:rFonts w:asciiTheme="minorHAnsi" w:eastAsiaTheme="minorEastAsia" w:hAnsiTheme="minorHAnsi"/>
          <w:sz w:val="22"/>
          <w:szCs w:val="22"/>
          <w:lang w:eastAsia="en-US"/>
        </w:rPr>
      </w:pPr>
      <w:r w:rsidRPr="00A54B17">
        <w:rPr>
          <w:rFonts w:asciiTheme="minorHAnsi" w:eastAsiaTheme="minorEastAsia" w:hAnsiTheme="minorHAnsi"/>
          <w:sz w:val="22"/>
          <w:szCs w:val="22"/>
          <w:lang w:eastAsia="en-US"/>
        </w:rPr>
        <w:t xml:space="preserve">Add EDI Lockbox option with a security </w:t>
      </w:r>
      <w:proofErr w:type="gramStart"/>
      <w:r w:rsidRPr="00A54B17">
        <w:rPr>
          <w:rFonts w:asciiTheme="minorHAnsi" w:eastAsiaTheme="minorEastAsia" w:hAnsiTheme="minorHAnsi"/>
          <w:sz w:val="22"/>
          <w:szCs w:val="22"/>
          <w:lang w:eastAsia="en-US"/>
        </w:rPr>
        <w:t>key,</w:t>
      </w:r>
      <w:proofErr w:type="gramEnd"/>
      <w:r w:rsidRPr="00A54B17">
        <w:rPr>
          <w:rFonts w:asciiTheme="minorHAnsi" w:eastAsiaTheme="minorEastAsia" w:hAnsiTheme="minorHAnsi"/>
          <w:sz w:val="22"/>
          <w:szCs w:val="22"/>
          <w:lang w:eastAsia="en-US"/>
        </w:rPr>
        <w:t xml:space="preserve"> shows entire list of payers and then allows users to ID which payers are which</w:t>
      </w:r>
    </w:p>
    <w:p w14:paraId="30619C3B" w14:textId="77777777" w:rsidR="005C3FEC" w:rsidRPr="00A54B17" w:rsidRDefault="005C3FEC" w:rsidP="005C3FEC">
      <w:pPr>
        <w:pStyle w:val="BodyText"/>
        <w:rPr>
          <w:rFonts w:asciiTheme="minorHAnsi" w:hAnsiTheme="minorHAnsi"/>
          <w:sz w:val="22"/>
          <w:szCs w:val="22"/>
          <w:lang w:eastAsia="en-US"/>
        </w:rPr>
      </w:pPr>
      <w:r w:rsidRPr="00A54B17">
        <w:rPr>
          <w:rFonts w:asciiTheme="minorHAnsi" w:eastAsiaTheme="minorEastAsia" w:hAnsiTheme="minorHAnsi"/>
          <w:sz w:val="22"/>
          <w:szCs w:val="22"/>
          <w:highlight w:val="yellow"/>
          <w:lang w:eastAsia="en-US"/>
        </w:rPr>
        <w:t>New user story - Then apply choices to the different areas of the EDI Lockbox</w:t>
      </w:r>
    </w:p>
    <w:p w14:paraId="057F5A59" w14:textId="77777777" w:rsidR="005C3FEC" w:rsidRDefault="005C3FEC" w:rsidP="009C33B7"/>
    <w:p w14:paraId="0F7D204C" w14:textId="4E4CBDD4" w:rsidR="006D10D5" w:rsidRDefault="006D10D5" w:rsidP="009C33B7">
      <w:pPr>
        <w:rPr>
          <w:b/>
        </w:rPr>
      </w:pPr>
      <w:r>
        <w:rPr>
          <w:b/>
        </w:rPr>
        <w:t>Summary:</w:t>
      </w:r>
    </w:p>
    <w:p w14:paraId="77480416" w14:textId="15364A19" w:rsidR="009C33B7" w:rsidRDefault="009C33B7" w:rsidP="006D10D5">
      <w:pPr>
        <w:pStyle w:val="ListParagraph"/>
        <w:numPr>
          <w:ilvl w:val="0"/>
          <w:numId w:val="22"/>
        </w:numPr>
        <w:rPr>
          <w:b/>
        </w:rPr>
      </w:pPr>
      <w:r w:rsidRPr="006D10D5">
        <w:rPr>
          <w:b/>
        </w:rPr>
        <w:t>Data fields needed</w:t>
      </w:r>
      <w:r w:rsidR="00AD1915">
        <w:rPr>
          <w:b/>
        </w:rPr>
        <w:t xml:space="preserve"> by user story</w:t>
      </w:r>
      <w:r w:rsidRPr="006D10D5">
        <w:rPr>
          <w:b/>
        </w:rPr>
        <w:t>:</w:t>
      </w:r>
    </w:p>
    <w:p w14:paraId="1E8C3A9F" w14:textId="77777777" w:rsidR="000C57D1" w:rsidRPr="006D10D5" w:rsidRDefault="000C57D1" w:rsidP="000C57D1">
      <w:pPr>
        <w:pStyle w:val="ListParagraph"/>
        <w:ind w:left="360"/>
        <w:rPr>
          <w:b/>
        </w:rPr>
      </w:pPr>
    </w:p>
    <w:p w14:paraId="19FA9615" w14:textId="4D7BB473" w:rsidR="005C3FEC" w:rsidRDefault="004C3473" w:rsidP="001C2DE5">
      <w:pPr>
        <w:pStyle w:val="ListParagraph"/>
        <w:numPr>
          <w:ilvl w:val="0"/>
          <w:numId w:val="25"/>
        </w:numPr>
        <w:ind w:left="720"/>
      </w:pPr>
      <w:r>
        <w:t>344.6,.0</w:t>
      </w:r>
      <w:r w:rsidR="005C3FEC">
        <w:t>9</w:t>
      </w:r>
      <w:r>
        <w:t xml:space="preserve">     </w:t>
      </w:r>
      <w:r w:rsidR="005C3FEC">
        <w:t xml:space="preserve">PHARMACY </w:t>
      </w:r>
      <w:r>
        <w:t>PAYER            0;</w:t>
      </w:r>
      <w:r w:rsidR="005C3FEC">
        <w:t>9</w:t>
      </w:r>
      <w:r>
        <w:t xml:space="preserve"> </w:t>
      </w:r>
      <w:r w:rsidR="005C3FEC">
        <w:t>SET</w:t>
      </w:r>
    </w:p>
    <w:p w14:paraId="6E810882" w14:textId="77777777" w:rsidR="004C3473" w:rsidRDefault="004C3473" w:rsidP="004C3473">
      <w:pPr>
        <w:pStyle w:val="ListParagraph"/>
      </w:pPr>
    </w:p>
    <w:p w14:paraId="3B3965B6" w14:textId="610E6BE1" w:rsidR="005C3FEC" w:rsidRDefault="005C3FEC" w:rsidP="00A54B17">
      <w:pPr>
        <w:pStyle w:val="ListParagraph"/>
      </w:pPr>
      <w:r>
        <w:t xml:space="preserve">              '1' FOR Yes;</w:t>
      </w:r>
    </w:p>
    <w:p w14:paraId="158AF7C8" w14:textId="1D46ABCC" w:rsidR="005C3FEC" w:rsidRDefault="005C3FEC" w:rsidP="005C3FEC">
      <w:pPr>
        <w:pStyle w:val="ListParagraph"/>
      </w:pPr>
      <w:r>
        <w:t xml:space="preserve">              LAST EDITED:      APR 25</w:t>
      </w:r>
      <w:proofErr w:type="gramStart"/>
      <w:r>
        <w:t>,2017</w:t>
      </w:r>
      <w:proofErr w:type="gramEnd"/>
    </w:p>
    <w:p w14:paraId="0F50706D" w14:textId="77777777" w:rsidR="005C3FEC" w:rsidRDefault="005C3FEC" w:rsidP="005C3FEC">
      <w:pPr>
        <w:pStyle w:val="ListParagraph"/>
      </w:pPr>
      <w:r>
        <w:t xml:space="preserve">              HELP-PROMPT:      Enter 'Yes' to flag this payer as a pharmacy</w:t>
      </w:r>
    </w:p>
    <w:p w14:paraId="1BF5C4FD" w14:textId="77777777" w:rsidR="005C3FEC" w:rsidRDefault="005C3FEC" w:rsidP="005C3FEC">
      <w:pPr>
        <w:pStyle w:val="ListParagraph"/>
      </w:pPr>
      <w:r>
        <w:t xml:space="preserve">                                </w:t>
      </w:r>
      <w:proofErr w:type="gramStart"/>
      <w:r>
        <w:t>payer</w:t>
      </w:r>
      <w:proofErr w:type="gramEnd"/>
      <w:r>
        <w:t>.</w:t>
      </w:r>
    </w:p>
    <w:p w14:paraId="3E92EB03" w14:textId="77777777" w:rsidR="005C3FEC" w:rsidRDefault="005C3FEC" w:rsidP="005C3FEC">
      <w:pPr>
        <w:pStyle w:val="ListParagraph"/>
      </w:pPr>
      <w:r>
        <w:t xml:space="preserve">              DESCRIPTION:      This field is used to flag a specified payer as</w:t>
      </w:r>
    </w:p>
    <w:p w14:paraId="3A35B3B6" w14:textId="3E784BCD" w:rsidR="005C3FEC" w:rsidRDefault="005C3FEC" w:rsidP="00A54B17">
      <w:pPr>
        <w:pStyle w:val="ListParagraph"/>
      </w:pPr>
      <w:r>
        <w:t xml:space="preserve">                                </w:t>
      </w:r>
      <w:proofErr w:type="gramStart"/>
      <w:r>
        <w:t>a</w:t>
      </w:r>
      <w:proofErr w:type="gramEnd"/>
      <w:r>
        <w:t xml:space="preserve"> pharmacy payer.</w:t>
      </w:r>
    </w:p>
    <w:p w14:paraId="2800DB34" w14:textId="23D7D393" w:rsidR="005C3FEC" w:rsidRDefault="005C3FEC" w:rsidP="00A54B17">
      <w:pPr>
        <w:pStyle w:val="ListParagraph"/>
      </w:pPr>
    </w:p>
    <w:p w14:paraId="0D4C55EC" w14:textId="0AA8F3B8" w:rsidR="005C3FEC" w:rsidRDefault="005C3FEC" w:rsidP="005C3FEC">
      <w:pPr>
        <w:pStyle w:val="ListParagraph"/>
        <w:numPr>
          <w:ilvl w:val="0"/>
          <w:numId w:val="25"/>
        </w:numPr>
        <w:ind w:left="720"/>
      </w:pPr>
      <w:r>
        <w:t>344.6,.1      TRICARE PAYER</w:t>
      </w:r>
      <w:r>
        <w:tab/>
        <w:t>0;10 SET</w:t>
      </w:r>
    </w:p>
    <w:p w14:paraId="4D3D8EB9" w14:textId="3B6A9161" w:rsidR="005C3FEC" w:rsidRDefault="005C3FEC" w:rsidP="00A54B17">
      <w:pPr>
        <w:pStyle w:val="ListParagraph"/>
      </w:pPr>
    </w:p>
    <w:p w14:paraId="47E8BAE7" w14:textId="729167A0" w:rsidR="005C3FEC" w:rsidRDefault="005C3FEC" w:rsidP="005C3FEC">
      <w:pPr>
        <w:pStyle w:val="ListParagraph"/>
      </w:pPr>
      <w:r>
        <w:t xml:space="preserve">              '1' FOR Yes;</w:t>
      </w:r>
    </w:p>
    <w:p w14:paraId="465705A3" w14:textId="77777777" w:rsidR="005C3FEC" w:rsidRDefault="005C3FEC" w:rsidP="005C3FEC">
      <w:pPr>
        <w:pStyle w:val="ListParagraph"/>
      </w:pPr>
      <w:r>
        <w:t xml:space="preserve">              LAST EDITED:      APR 25</w:t>
      </w:r>
      <w:proofErr w:type="gramStart"/>
      <w:r>
        <w:t>,2017</w:t>
      </w:r>
      <w:proofErr w:type="gramEnd"/>
    </w:p>
    <w:p w14:paraId="13801044" w14:textId="262156E2" w:rsidR="005C3FEC" w:rsidRDefault="005C3FEC" w:rsidP="005C3FEC">
      <w:pPr>
        <w:pStyle w:val="ListParagraph"/>
      </w:pPr>
      <w:r>
        <w:t xml:space="preserve">              HELP-PROMPT:      Enter 'Yes' to flag this payer as a </w:t>
      </w:r>
      <w:r w:rsidR="00831040">
        <w:t>Tricare</w:t>
      </w:r>
    </w:p>
    <w:p w14:paraId="32FCB035" w14:textId="77777777" w:rsidR="005C3FEC" w:rsidRDefault="005C3FEC" w:rsidP="005C3FEC">
      <w:pPr>
        <w:pStyle w:val="ListParagraph"/>
      </w:pPr>
      <w:r>
        <w:t xml:space="preserve">                                </w:t>
      </w:r>
      <w:proofErr w:type="gramStart"/>
      <w:r>
        <w:t>payer</w:t>
      </w:r>
      <w:proofErr w:type="gramEnd"/>
      <w:r>
        <w:t>.</w:t>
      </w:r>
    </w:p>
    <w:p w14:paraId="2300C13D" w14:textId="77777777" w:rsidR="005C3FEC" w:rsidRDefault="005C3FEC" w:rsidP="005C3FEC">
      <w:pPr>
        <w:pStyle w:val="ListParagraph"/>
      </w:pPr>
      <w:r>
        <w:t xml:space="preserve">              DESCRIPTION:      This field is used to flag a specified payer as</w:t>
      </w:r>
    </w:p>
    <w:p w14:paraId="02580FA2" w14:textId="3E0FB3B8" w:rsidR="005C3FEC" w:rsidRDefault="005C3FEC" w:rsidP="00A54B17">
      <w:pPr>
        <w:pStyle w:val="ListParagraph"/>
      </w:pPr>
      <w:r>
        <w:t xml:space="preserve">                                </w:t>
      </w:r>
      <w:proofErr w:type="gramStart"/>
      <w:r>
        <w:t>a</w:t>
      </w:r>
      <w:proofErr w:type="gramEnd"/>
      <w:r>
        <w:t xml:space="preserve"> </w:t>
      </w:r>
      <w:r w:rsidR="00831040">
        <w:t>Tricare</w:t>
      </w:r>
      <w:r>
        <w:t xml:space="preserve"> payer.</w:t>
      </w:r>
    </w:p>
    <w:p w14:paraId="29DC7A1E" w14:textId="77777777" w:rsidR="005C3FEC" w:rsidRDefault="005C3FEC" w:rsidP="00A54B17">
      <w:pPr>
        <w:pStyle w:val="ListParagraph"/>
      </w:pPr>
    </w:p>
    <w:p w14:paraId="7AA5A981" w14:textId="5980D3FE" w:rsidR="00C552E4" w:rsidRDefault="00C552E4" w:rsidP="00C552E4">
      <w:pPr>
        <w:pStyle w:val="ListParagraph"/>
        <w:numPr>
          <w:ilvl w:val="0"/>
          <w:numId w:val="22"/>
        </w:numPr>
        <w:rPr>
          <w:b/>
        </w:rPr>
      </w:pPr>
      <w:r>
        <w:rPr>
          <w:b/>
        </w:rPr>
        <w:t>Changed menu options</w:t>
      </w:r>
      <w:r w:rsidRPr="000C57D1">
        <w:rPr>
          <w:b/>
        </w:rPr>
        <w:t>:</w:t>
      </w:r>
    </w:p>
    <w:p w14:paraId="4064BAAA" w14:textId="77777777" w:rsidR="00C552E4" w:rsidRPr="000C57D1" w:rsidRDefault="00C552E4" w:rsidP="00C552E4">
      <w:pPr>
        <w:pStyle w:val="ListParagraph"/>
        <w:ind w:left="360"/>
        <w:rPr>
          <w:b/>
        </w:rPr>
      </w:pPr>
      <w:r w:rsidRPr="000C57D1">
        <w:rPr>
          <w:b/>
        </w:rPr>
        <w:t xml:space="preserve">     </w:t>
      </w:r>
    </w:p>
    <w:p w14:paraId="7359EEE3" w14:textId="4C2C9E32" w:rsidR="00C552E4" w:rsidRPr="00032FAF" w:rsidRDefault="00C552E4" w:rsidP="00C552E4">
      <w:pPr>
        <w:pStyle w:val="ListParagraph"/>
        <w:numPr>
          <w:ilvl w:val="0"/>
          <w:numId w:val="26"/>
        </w:numPr>
      </w:pPr>
      <w:r w:rsidRPr="00191E8E">
        <w:t>New menu option RCDPE PAYER PHARM/TRICARE ADD/EDIT to be appended to RCDPE EDI LOCKBOX MENU.</w:t>
      </w:r>
    </w:p>
    <w:p w14:paraId="76827F9A" w14:textId="77777777" w:rsidR="00C552E4" w:rsidRPr="00191E8E" w:rsidRDefault="00C552E4" w:rsidP="00191E8E">
      <w:pPr>
        <w:rPr>
          <w:b/>
        </w:rPr>
      </w:pPr>
    </w:p>
    <w:p w14:paraId="4047E490" w14:textId="77777777" w:rsidR="00C552E4" w:rsidRDefault="00C552E4" w:rsidP="00191E8E">
      <w:pPr>
        <w:pStyle w:val="ListParagraph"/>
        <w:ind w:left="360"/>
        <w:rPr>
          <w:b/>
        </w:rPr>
      </w:pPr>
    </w:p>
    <w:p w14:paraId="43D37781" w14:textId="55E1C8F9" w:rsidR="000C57D1" w:rsidRDefault="00161CE6" w:rsidP="000C57D1">
      <w:pPr>
        <w:pStyle w:val="ListParagraph"/>
        <w:numPr>
          <w:ilvl w:val="0"/>
          <w:numId w:val="22"/>
        </w:numPr>
        <w:rPr>
          <w:b/>
        </w:rPr>
      </w:pPr>
      <w:r>
        <w:rPr>
          <w:b/>
        </w:rPr>
        <w:t xml:space="preserve">Changed </w:t>
      </w:r>
      <w:r w:rsidR="00C552E4">
        <w:rPr>
          <w:b/>
        </w:rPr>
        <w:t>r</w:t>
      </w:r>
      <w:r w:rsidR="000150C7" w:rsidRPr="000C57D1">
        <w:rPr>
          <w:b/>
        </w:rPr>
        <w:t>outines:</w:t>
      </w:r>
    </w:p>
    <w:p w14:paraId="149D8D46" w14:textId="229C6D3A" w:rsidR="000150C7" w:rsidRPr="000C57D1" w:rsidRDefault="004A2A22" w:rsidP="000C57D1">
      <w:pPr>
        <w:pStyle w:val="ListParagraph"/>
        <w:ind w:left="360"/>
        <w:rPr>
          <w:b/>
        </w:rPr>
      </w:pPr>
      <w:r w:rsidRPr="000C57D1">
        <w:rPr>
          <w:b/>
        </w:rPr>
        <w:t xml:space="preserve">     </w:t>
      </w:r>
    </w:p>
    <w:p w14:paraId="3DE290EE" w14:textId="15E631AA" w:rsidR="00947493" w:rsidRPr="00C25056" w:rsidRDefault="00947493" w:rsidP="00191E8E">
      <w:pPr>
        <w:pStyle w:val="ListParagraph"/>
        <w:numPr>
          <w:ilvl w:val="0"/>
          <w:numId w:val="30"/>
        </w:numPr>
      </w:pPr>
      <w:r w:rsidRPr="004D684A">
        <w:rPr>
          <w:b/>
        </w:rPr>
        <w:lastRenderedPageBreak/>
        <w:t>RCDP</w:t>
      </w:r>
      <w:r w:rsidR="005C3FEC">
        <w:rPr>
          <w:b/>
        </w:rPr>
        <w:t>EP</w:t>
      </w:r>
      <w:r w:rsidRPr="004D684A">
        <w:rPr>
          <w:b/>
        </w:rPr>
        <w:t xml:space="preserve"> </w:t>
      </w:r>
      <w:r w:rsidRPr="004D684A">
        <w:t xml:space="preserve">– </w:t>
      </w:r>
      <w:r w:rsidR="005C3FEC">
        <w:t>New</w:t>
      </w:r>
      <w:r w:rsidR="00C25056" w:rsidRPr="001C2DE5">
        <w:t xml:space="preserve"> </w:t>
      </w:r>
      <w:r w:rsidR="005C3FEC">
        <w:t>R</w:t>
      </w:r>
      <w:r w:rsidR="00C25056" w:rsidRPr="001C2DE5">
        <w:t>outine</w:t>
      </w:r>
    </w:p>
    <w:p w14:paraId="4F93265E" w14:textId="51E7EE18" w:rsidR="00E13D6A" w:rsidRDefault="005C3FEC" w:rsidP="00A54B17">
      <w:pPr>
        <w:ind w:left="720"/>
      </w:pPr>
      <w:r>
        <w:t xml:space="preserve">Implement List Manager </w:t>
      </w:r>
      <w:proofErr w:type="gramStart"/>
      <w:r>
        <w:t>template</w:t>
      </w:r>
      <w:proofErr w:type="gramEnd"/>
      <w:r>
        <w:t xml:space="preserve"> through this new routine to display payer name, pharmacy flag and Tricare flag.  Allow users with the “</w:t>
      </w:r>
      <w:r w:rsidR="009D05AA">
        <w:t>RCDPE PAYER PHARM/TRICARE EDIT</w:t>
      </w:r>
      <w:r>
        <w:t xml:space="preserve"> key to flag payer</w:t>
      </w:r>
      <w:r w:rsidR="000C4449">
        <w:t>s as pharmacy or Tricare.</w:t>
      </w:r>
    </w:p>
    <w:p w14:paraId="36B352E6" w14:textId="77777777" w:rsidR="003B72E6" w:rsidRDefault="003B72E6" w:rsidP="00D65DAD"/>
    <w:p w14:paraId="42FAEACD" w14:textId="77777777" w:rsidR="00E63598" w:rsidRDefault="00E63598" w:rsidP="00D65DAD"/>
    <w:p w14:paraId="023E14B9" w14:textId="1954E886" w:rsidR="000C4449" w:rsidRDefault="000C4449" w:rsidP="00570ACB">
      <w:pPr>
        <w:autoSpaceDE w:val="0"/>
        <w:autoSpaceDN w:val="0"/>
        <w:adjustRightInd w:val="0"/>
        <w:rPr>
          <w:b/>
        </w:rPr>
      </w:pPr>
      <w:r>
        <w:rPr>
          <w:b/>
        </w:rPr>
        <w:t>New List Manager Template</w:t>
      </w:r>
    </w:p>
    <w:p w14:paraId="46CE7B64" w14:textId="76F5894C" w:rsidR="000C4449" w:rsidRDefault="000C4449" w:rsidP="00570ACB">
      <w:pPr>
        <w:autoSpaceDE w:val="0"/>
        <w:autoSpaceDN w:val="0"/>
        <w:adjustRightInd w:val="0"/>
        <w:rPr>
          <w:b/>
        </w:rPr>
      </w:pPr>
    </w:p>
    <w:p w14:paraId="44A1310E" w14:textId="58F5DE3A" w:rsidR="00230274" w:rsidRDefault="00230274" w:rsidP="00570ACB">
      <w:pPr>
        <w:autoSpaceDE w:val="0"/>
        <w:autoSpaceDN w:val="0"/>
        <w:adjustRightInd w:val="0"/>
      </w:pPr>
      <w:r w:rsidRPr="00230274">
        <w:t>Filter by DATE ADDED? NO//</w:t>
      </w:r>
      <w:r>
        <w:t>?</w:t>
      </w:r>
    </w:p>
    <w:p w14:paraId="612D710D" w14:textId="383EDBFE" w:rsidR="00230274" w:rsidRDefault="00230274" w:rsidP="00230274">
      <w:pPr>
        <w:autoSpaceDE w:val="0"/>
        <w:autoSpaceDN w:val="0"/>
        <w:adjustRightInd w:val="0"/>
      </w:pPr>
    </w:p>
    <w:p w14:paraId="2B28A2E2" w14:textId="0B145027" w:rsidR="00230274" w:rsidRDefault="00230274" w:rsidP="00230274">
      <w:pPr>
        <w:autoSpaceDE w:val="0"/>
        <w:autoSpaceDN w:val="0"/>
        <w:adjustRightInd w:val="0"/>
      </w:pPr>
      <w:r>
        <w:t>Enter 'Y' or 'Yes' to filter the list by DATE ADDED</w:t>
      </w:r>
    </w:p>
    <w:p w14:paraId="2B756FB7" w14:textId="176CB71B" w:rsidR="00230274" w:rsidRPr="00230274" w:rsidRDefault="00230274" w:rsidP="00230274">
      <w:pPr>
        <w:autoSpaceDE w:val="0"/>
        <w:autoSpaceDN w:val="0"/>
        <w:adjustRightInd w:val="0"/>
      </w:pPr>
      <w:r>
        <w:t>Enter 'N' or 'No' if you do not wish to filter the list by date</w:t>
      </w:r>
    </w:p>
    <w:p w14:paraId="3421D429" w14:textId="108B8987" w:rsidR="00230274" w:rsidRDefault="00230274" w:rsidP="005A193E">
      <w:pPr>
        <w:autoSpaceDE w:val="0"/>
        <w:autoSpaceDN w:val="0"/>
        <w:adjustRightInd w:val="0"/>
      </w:pPr>
    </w:p>
    <w:p w14:paraId="6B60AF48" w14:textId="5CCC9301" w:rsidR="005A193E" w:rsidRPr="005A193E" w:rsidRDefault="005A193E" w:rsidP="005A193E">
      <w:pPr>
        <w:autoSpaceDE w:val="0"/>
        <w:autoSpaceDN w:val="0"/>
        <w:adjustRightInd w:val="0"/>
      </w:pPr>
      <w:r w:rsidRPr="005A193E">
        <w:t>Select payers to show: A/</w:t>
      </w:r>
      <w:proofErr w:type="gramStart"/>
      <w:r w:rsidRPr="005A193E">
        <w:t>/ ?</w:t>
      </w:r>
      <w:proofErr w:type="gramEnd"/>
    </w:p>
    <w:p w14:paraId="77314621" w14:textId="72AD767A" w:rsidR="005A193E" w:rsidRPr="005A193E" w:rsidRDefault="005A193E" w:rsidP="005A193E">
      <w:pPr>
        <w:autoSpaceDE w:val="0"/>
        <w:autoSpaceDN w:val="0"/>
        <w:adjustRightInd w:val="0"/>
      </w:pPr>
    </w:p>
    <w:p w14:paraId="0D077548" w14:textId="3A383462" w:rsidR="00230274" w:rsidRDefault="00230274" w:rsidP="00230274">
      <w:pPr>
        <w:autoSpaceDE w:val="0"/>
        <w:autoSpaceDN w:val="0"/>
        <w:adjustRightInd w:val="0"/>
      </w:pPr>
      <w:r>
        <w:t>Select the type of filter to determine what payers will</w:t>
      </w:r>
    </w:p>
    <w:p w14:paraId="722AFC3B" w14:textId="16D97EEC" w:rsidR="00230274" w:rsidRDefault="00230274" w:rsidP="00230274">
      <w:pPr>
        <w:autoSpaceDE w:val="0"/>
        <w:autoSpaceDN w:val="0"/>
        <w:adjustRightInd w:val="0"/>
      </w:pPr>
      <w:proofErr w:type="gramStart"/>
      <w:r>
        <w:t>be</w:t>
      </w:r>
      <w:proofErr w:type="gramEnd"/>
      <w:r>
        <w:t xml:space="preserve"> displayed as follows:</w:t>
      </w:r>
    </w:p>
    <w:p w14:paraId="761B62A9" w14:textId="1341ADC3" w:rsidR="00230274" w:rsidRDefault="00230274" w:rsidP="00230274">
      <w:pPr>
        <w:autoSpaceDE w:val="0"/>
        <w:autoSpaceDN w:val="0"/>
        <w:adjustRightInd w:val="0"/>
      </w:pPr>
      <w:r>
        <w:t xml:space="preserve">    A - All payers including those with and without a flag</w:t>
      </w:r>
    </w:p>
    <w:p w14:paraId="13A4D7B9" w14:textId="62B8993C" w:rsidR="00230274" w:rsidRDefault="00230274" w:rsidP="00230274">
      <w:pPr>
        <w:autoSpaceDE w:val="0"/>
        <w:autoSpaceDN w:val="0"/>
        <w:adjustRightInd w:val="0"/>
      </w:pPr>
      <w:r>
        <w:t xml:space="preserve">    P - Only payers flagged for Pharmacy</w:t>
      </w:r>
    </w:p>
    <w:p w14:paraId="35F47E18" w14:textId="06F8254A" w:rsidR="00230274" w:rsidRDefault="00230274" w:rsidP="00230274">
      <w:pPr>
        <w:autoSpaceDE w:val="0"/>
        <w:autoSpaceDN w:val="0"/>
        <w:adjustRightInd w:val="0"/>
      </w:pPr>
      <w:r>
        <w:t xml:space="preserve">    T - Only payers flagged for Tricare</w:t>
      </w:r>
    </w:p>
    <w:p w14:paraId="7F9626CC" w14:textId="30E04274" w:rsidR="00230274" w:rsidRDefault="00230274" w:rsidP="00230274">
      <w:pPr>
        <w:autoSpaceDE w:val="0"/>
        <w:autoSpaceDN w:val="0"/>
        <w:adjustRightInd w:val="0"/>
      </w:pPr>
      <w:r>
        <w:t xml:space="preserve">    M - Payers NOT flagged for Pharmacy or Tricare</w:t>
      </w:r>
    </w:p>
    <w:p w14:paraId="3E5B5646" w14:textId="7EAA0EFA" w:rsidR="00230274" w:rsidRDefault="00230274" w:rsidP="00230274">
      <w:pPr>
        <w:autoSpaceDE w:val="0"/>
        <w:autoSpaceDN w:val="0"/>
        <w:adjustRightInd w:val="0"/>
      </w:pPr>
    </w:p>
    <w:p w14:paraId="51098023" w14:textId="78BBA9FC" w:rsidR="00230274" w:rsidRDefault="00230274" w:rsidP="00230274">
      <w:pPr>
        <w:autoSpaceDE w:val="0"/>
        <w:autoSpaceDN w:val="0"/>
        <w:adjustRightInd w:val="0"/>
      </w:pPr>
      <w:r>
        <w:t xml:space="preserve">     Select one of the following:</w:t>
      </w:r>
    </w:p>
    <w:p w14:paraId="7485AE35" w14:textId="40D6C46D" w:rsidR="00230274" w:rsidRDefault="00230274" w:rsidP="00230274">
      <w:pPr>
        <w:autoSpaceDE w:val="0"/>
        <w:autoSpaceDN w:val="0"/>
        <w:adjustRightInd w:val="0"/>
      </w:pPr>
    </w:p>
    <w:p w14:paraId="47790BE2" w14:textId="5A5B228C" w:rsidR="00230274" w:rsidRDefault="00230274" w:rsidP="00230274">
      <w:pPr>
        <w:autoSpaceDE w:val="0"/>
        <w:autoSpaceDN w:val="0"/>
        <w:adjustRightInd w:val="0"/>
      </w:pPr>
      <w:r>
        <w:t xml:space="preserve">          A         All</w:t>
      </w:r>
    </w:p>
    <w:p w14:paraId="09C9B4D9" w14:textId="3926C314" w:rsidR="00230274" w:rsidRDefault="00230274" w:rsidP="00230274">
      <w:pPr>
        <w:autoSpaceDE w:val="0"/>
        <w:autoSpaceDN w:val="0"/>
        <w:adjustRightInd w:val="0"/>
      </w:pPr>
      <w:r>
        <w:t xml:space="preserve">          P         Pharmacy only</w:t>
      </w:r>
      <w:bookmarkStart w:id="0" w:name="_GoBack"/>
      <w:bookmarkEnd w:id="0"/>
    </w:p>
    <w:p w14:paraId="1A2B90D9" w14:textId="32DEFCE9" w:rsidR="00230274" w:rsidRDefault="00230274" w:rsidP="00230274">
      <w:pPr>
        <w:autoSpaceDE w:val="0"/>
        <w:autoSpaceDN w:val="0"/>
        <w:adjustRightInd w:val="0"/>
      </w:pPr>
      <w:r>
        <w:t xml:space="preserve">          T         Tricare only</w:t>
      </w:r>
    </w:p>
    <w:p w14:paraId="6CCA933C" w14:textId="2BF29D19" w:rsidR="005A193E" w:rsidRDefault="00230274" w:rsidP="00230274">
      <w:pPr>
        <w:autoSpaceDE w:val="0"/>
        <w:autoSpaceDN w:val="0"/>
        <w:adjustRightInd w:val="0"/>
      </w:pPr>
      <w:r>
        <w:t xml:space="preserve">          M         Medical</w:t>
      </w:r>
    </w:p>
    <w:p w14:paraId="00253B31" w14:textId="51DADE20" w:rsidR="00230274" w:rsidRPr="005A193E" w:rsidRDefault="00230274" w:rsidP="00230274">
      <w:pPr>
        <w:autoSpaceDE w:val="0"/>
        <w:autoSpaceDN w:val="0"/>
        <w:adjustRightInd w:val="0"/>
      </w:pPr>
    </w:p>
    <w:p w14:paraId="31B12536" w14:textId="616FA874" w:rsidR="005A193E" w:rsidRDefault="00230274" w:rsidP="005A193E">
      <w:pPr>
        <w:autoSpaceDE w:val="0"/>
        <w:autoSpaceDN w:val="0"/>
        <w:adjustRightInd w:val="0"/>
      </w:pPr>
      <w:r w:rsidRPr="005A193E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497E6A9" wp14:editId="1D7577C7">
                <wp:simplePos x="0" y="0"/>
                <wp:positionH relativeFrom="margin">
                  <wp:posOffset>-171450</wp:posOffset>
                </wp:positionH>
                <wp:positionV relativeFrom="paragraph">
                  <wp:posOffset>344805</wp:posOffset>
                </wp:positionV>
                <wp:extent cx="6296025" cy="335280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335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0D49A3" w14:textId="77777777" w:rsidR="00032FAF" w:rsidRPr="00230274" w:rsidRDefault="00032FAF" w:rsidP="00230274">
                            <w:pP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u w:val="single"/>
                              </w:rPr>
                              <w:t>Payer Pharmacy/Tricare        May 02, 2017@13:03:10          Page:    1 of    2</w:t>
                            </w:r>
                          </w:p>
                          <w:p w14:paraId="3ACEB5E0" w14:textId="77777777" w:rsidR="00032FAF" w:rsidRPr="00230274" w:rsidRDefault="00032FAF" w:rsidP="00230274">
                            <w:pP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Current Filter: ALL Payers</w:t>
                            </w:r>
                          </w:p>
                          <w:p w14:paraId="27242D0A" w14:textId="77777777" w:rsidR="00032FAF" w:rsidRPr="00230274" w:rsidRDefault="00032FAF" w:rsidP="00230274">
                            <w:pP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u w:val="single"/>
                              </w:rPr>
                              <w:t xml:space="preserve"> #   PAYER                                                    TIN         </w:t>
                            </w:r>
                            <w:proofErr w:type="gramStart"/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u w:val="single"/>
                              </w:rPr>
                              <w:t>Rx  TR</w:t>
                            </w:r>
                            <w:proofErr w:type="gramEnd"/>
                          </w:p>
                          <w:p w14:paraId="31E0AA3B" w14:textId="77777777" w:rsidR="00032FAF" w:rsidRPr="00230274" w:rsidRDefault="00032FAF" w:rsidP="00230274">
                            <w:pP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1   </w:t>
                            </w:r>
                            <w:proofErr w:type="gramStart"/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1234567890123456789012345678901234567890123456789012345  9999999999</w:t>
                            </w:r>
                            <w:proofErr w:type="gramEnd"/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 Y</w:t>
                            </w:r>
                          </w:p>
                          <w:p w14:paraId="12EF6BDC" w14:textId="77777777" w:rsidR="00032FAF" w:rsidRPr="00230274" w:rsidRDefault="00032FAF" w:rsidP="00230274">
                            <w:pP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2   AETNA                                                    1066033492</w:t>
                            </w:r>
                          </w:p>
                          <w:p w14:paraId="060982E9" w14:textId="77777777" w:rsidR="00032FAF" w:rsidRPr="00230274" w:rsidRDefault="00032FAF" w:rsidP="00230274">
                            <w:pP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3   AMERICAN FAMILY MUTUAL INSURANCE                         1390273710</w:t>
                            </w:r>
                          </w:p>
                          <w:p w14:paraId="35EFC9A9" w14:textId="77777777" w:rsidR="00032FAF" w:rsidRPr="00230274" w:rsidRDefault="00032FAF" w:rsidP="00230274">
                            <w:pP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4   AMERICAN REPUBLIC INSURANCE COMPANY                      </w:t>
                            </w:r>
                            <w:proofErr w:type="gramStart"/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1420113630  Y</w:t>
                            </w:r>
                            <w:proofErr w:type="gramEnd"/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  </w:t>
                            </w:r>
                            <w:proofErr w:type="spellStart"/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Y</w:t>
                            </w:r>
                            <w:proofErr w:type="spellEnd"/>
                          </w:p>
                          <w:p w14:paraId="4B1827E5" w14:textId="77777777" w:rsidR="00032FAF" w:rsidRPr="00230274" w:rsidRDefault="00032FAF" w:rsidP="00230274">
                            <w:pP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5   APWUHP FEDERAL                                           </w:t>
                            </w:r>
                            <w:proofErr w:type="gramStart"/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1520940594  Y</w:t>
                            </w:r>
                            <w:proofErr w:type="gramEnd"/>
                          </w:p>
                          <w:p w14:paraId="78BF4B50" w14:textId="77777777" w:rsidR="00032FAF" w:rsidRPr="00230274" w:rsidRDefault="00032FAF" w:rsidP="00230274">
                            <w:pP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6   BANKERS LIFE AND CASUALTY COMPANY                        </w:t>
                            </w:r>
                            <w:proofErr w:type="gramStart"/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1360770740  Y</w:t>
                            </w:r>
                            <w:proofErr w:type="gramEnd"/>
                          </w:p>
                          <w:p w14:paraId="5DB93512" w14:textId="77777777" w:rsidR="00032FAF" w:rsidRPr="00230274" w:rsidRDefault="00032FAF" w:rsidP="00230274">
                            <w:pP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7   BCBS CO &amp; NV PPO                                         1840747736</w:t>
                            </w:r>
                          </w:p>
                          <w:p w14:paraId="2535DADE" w14:textId="77777777" w:rsidR="00032FAF" w:rsidRPr="00230274" w:rsidRDefault="00032FAF" w:rsidP="00230274">
                            <w:pP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8   BCBS FEP                                                 1840747736</w:t>
                            </w:r>
                          </w:p>
                          <w:p w14:paraId="1E1A3CA2" w14:textId="77777777" w:rsidR="00032FAF" w:rsidRPr="00230274" w:rsidRDefault="00032FAF" w:rsidP="00230274">
                            <w:pP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9   BCBS OF WY AND AFFILIATED COMPANIES                      1830231011      Y</w:t>
                            </w:r>
                          </w:p>
                          <w:p w14:paraId="6F94DF5A" w14:textId="77777777" w:rsidR="00032FAF" w:rsidRPr="00230274" w:rsidRDefault="00032FAF" w:rsidP="00230274">
                            <w:pP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10  CIGNA</w:t>
                            </w:r>
                            <w:proofErr w:type="gramEnd"/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HEALTH AND LIFE INSURANCE COMPANY                  1591031071</w:t>
                            </w:r>
                          </w:p>
                          <w:p w14:paraId="3D496AFE" w14:textId="77777777" w:rsidR="00032FAF" w:rsidRPr="00230274" w:rsidRDefault="00032FAF" w:rsidP="00230274">
                            <w:pP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11  CITY</w:t>
                            </w:r>
                            <w:proofErr w:type="gramEnd"/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OF SIDNEY                                           1476006361</w:t>
                            </w:r>
                          </w:p>
                          <w:p w14:paraId="449A704F" w14:textId="77777777" w:rsidR="00032FAF" w:rsidRPr="00230274" w:rsidRDefault="00032FAF" w:rsidP="00230274">
                            <w:pP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12  COLONIAL</w:t>
                            </w:r>
                            <w:proofErr w:type="gramEnd"/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PENN LIFE INSURANCE COMPANY                     1231628836  Y</w:t>
                            </w:r>
                          </w:p>
                          <w:p w14:paraId="73D35EF6" w14:textId="77777777" w:rsidR="00032FAF" w:rsidRPr="00230274" w:rsidRDefault="00032FAF" w:rsidP="00230274">
                            <w:pP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13  GOVERNMENT</w:t>
                            </w:r>
                            <w:proofErr w:type="gramEnd"/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EMPLOYEES HEALTH ASSN.,                       1440545275  Y</w:t>
                            </w:r>
                          </w:p>
                          <w:p w14:paraId="0EEF0286" w14:textId="77777777" w:rsidR="00032FAF" w:rsidRPr="00230274" w:rsidRDefault="00032FAF" w:rsidP="00230274">
                            <w:pP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14  GREATWESTHEALTHCARE</w:t>
                            </w:r>
                            <w:proofErr w:type="gramEnd"/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-CIGNA                                1591031071</w:t>
                            </w:r>
                          </w:p>
                          <w:p w14:paraId="02408B9A" w14:textId="77777777" w:rsidR="00032FAF" w:rsidRPr="00230274" w:rsidRDefault="00032FAF" w:rsidP="00230274">
                            <w:pP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15  MEDICO</w:t>
                            </w:r>
                            <w:proofErr w:type="gramEnd"/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INSURANCE COMPANY                                 1470122200</w:t>
                            </w:r>
                          </w:p>
                          <w:p w14:paraId="013839EA" w14:textId="77777777" w:rsidR="00032FAF" w:rsidRPr="00230274" w:rsidRDefault="00032FAF" w:rsidP="00230274">
                            <w:pP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highlight w:val="lightGray"/>
                              </w:rPr>
                              <w:t xml:space="preserve">+         </w:t>
                            </w:r>
                            <w:proofErr w:type="gramStart"/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highlight w:val="lightGray"/>
                              </w:rPr>
                              <w:t>Enter ??</w:t>
                            </w:r>
                            <w:proofErr w:type="gramEnd"/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highlight w:val="lightGray"/>
                              </w:rPr>
                              <w:t xml:space="preserve"> </w:t>
                            </w:r>
                            <w:proofErr w:type="gramStart"/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highlight w:val="lightGray"/>
                              </w:rPr>
                              <w:t>for</w:t>
                            </w:r>
                            <w:proofErr w:type="gramEnd"/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  <w:highlight w:val="lightGray"/>
                              </w:rPr>
                              <w:t xml:space="preserve"> more actions                                          &gt;&gt;&gt;</w:t>
                            </w:r>
                          </w:p>
                          <w:p w14:paraId="65126481" w14:textId="77777777" w:rsidR="00032FAF" w:rsidRPr="00230274" w:rsidRDefault="00032FAF" w:rsidP="00230274">
                            <w:pP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ED  Edit</w:t>
                            </w:r>
                            <w:proofErr w:type="gramEnd"/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Payer            PH  Flag Pharmacy         EX  Exit</w:t>
                            </w:r>
                          </w:p>
                          <w:p w14:paraId="0DA696EE" w14:textId="77777777" w:rsidR="00032FAF" w:rsidRPr="00230274" w:rsidRDefault="00032FAF" w:rsidP="00230274">
                            <w:pP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FI  Filter</w:t>
                            </w:r>
                            <w:proofErr w:type="gramEnd"/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 xml:space="preserve">                TR  Flag Tricare</w:t>
                            </w:r>
                          </w:p>
                          <w:p w14:paraId="5C723326" w14:textId="4AF8E8AD" w:rsidR="00032FAF" w:rsidRPr="00A54B17" w:rsidRDefault="00032FAF" w:rsidP="00230274">
                            <w:pP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230274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Select Action: Next Screen//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3.5pt;margin-top:27.15pt;width:495.75pt;height:26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">
                <v:textbox>
                  <w:txbxContent>
                    <w:p w14:paraId="0A0D49A3" w14:textId="77777777" w:rsidR="00032FAF" w:rsidRPr="00230274" w:rsidRDefault="00032FAF" w:rsidP="00230274">
                      <w:pPr>
                        <w:rPr>
                          <w:rFonts w:ascii="Courier New" w:hAnsi="Courier New" w:cs="Courier New"/>
                          <w:sz w:val="20"/>
                          <w:szCs w:val="20"/>
                          <w:u w:val="single"/>
                        </w:rPr>
                      </w:pPr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  <w:u w:val="single"/>
                        </w:rPr>
                        <w:t>Payer Pharmacy/Tricare        May 02, 2017@13:03:10          Page:    1 of    2</w:t>
                      </w:r>
                    </w:p>
                    <w:p w14:paraId="3ACEB5E0" w14:textId="77777777" w:rsidR="00032FAF" w:rsidRPr="00230274" w:rsidRDefault="00032FAF" w:rsidP="00230274">
                      <w:pP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Current Filter: ALL Payers</w:t>
                      </w:r>
                    </w:p>
                    <w:p w14:paraId="27242D0A" w14:textId="77777777" w:rsidR="00032FAF" w:rsidRPr="00230274" w:rsidRDefault="00032FAF" w:rsidP="00230274">
                      <w:pPr>
                        <w:rPr>
                          <w:rFonts w:ascii="Courier New" w:hAnsi="Courier New" w:cs="Courier New"/>
                          <w:sz w:val="20"/>
                          <w:szCs w:val="20"/>
                          <w:u w:val="single"/>
                        </w:rPr>
                      </w:pPr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  <w:u w:val="single"/>
                        </w:rPr>
                        <w:t xml:space="preserve"> #   PAYER                                                    TIN         </w:t>
                      </w:r>
                      <w:proofErr w:type="gramStart"/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  <w:u w:val="single"/>
                        </w:rPr>
                        <w:t>Rx  TR</w:t>
                      </w:r>
                      <w:proofErr w:type="gramEnd"/>
                    </w:p>
                    <w:p w14:paraId="31E0AA3B" w14:textId="77777777" w:rsidR="00032FAF" w:rsidRPr="00230274" w:rsidRDefault="00032FAF" w:rsidP="00230274">
                      <w:pP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1   </w:t>
                      </w:r>
                      <w:proofErr w:type="gramStart"/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1234567890123456789012345678901234567890123456789012345  9999999999</w:t>
                      </w:r>
                      <w:proofErr w:type="gramEnd"/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 Y</w:t>
                      </w:r>
                    </w:p>
                    <w:p w14:paraId="12EF6BDC" w14:textId="77777777" w:rsidR="00032FAF" w:rsidRPr="00230274" w:rsidRDefault="00032FAF" w:rsidP="00230274">
                      <w:pP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2   AETNA                                                    1066033492</w:t>
                      </w:r>
                    </w:p>
                    <w:p w14:paraId="060982E9" w14:textId="77777777" w:rsidR="00032FAF" w:rsidRPr="00230274" w:rsidRDefault="00032FAF" w:rsidP="00230274">
                      <w:pP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3   AMERICAN FAMILY MUTUAL INSURANCE                         1390273710</w:t>
                      </w:r>
                    </w:p>
                    <w:p w14:paraId="35EFC9A9" w14:textId="77777777" w:rsidR="00032FAF" w:rsidRPr="00230274" w:rsidRDefault="00032FAF" w:rsidP="00230274">
                      <w:pP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4   AMERICAN REPUBLIC INSURANCE COMPANY                      </w:t>
                      </w:r>
                      <w:proofErr w:type="gramStart"/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1420113630  Y</w:t>
                      </w:r>
                      <w:proofErr w:type="gramEnd"/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  </w:t>
                      </w:r>
                      <w:proofErr w:type="spellStart"/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Y</w:t>
                      </w:r>
                      <w:proofErr w:type="spellEnd"/>
                    </w:p>
                    <w:p w14:paraId="4B1827E5" w14:textId="77777777" w:rsidR="00032FAF" w:rsidRPr="00230274" w:rsidRDefault="00032FAF" w:rsidP="00230274">
                      <w:pP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5   APWUHP FEDERAL                                           </w:t>
                      </w:r>
                      <w:proofErr w:type="gramStart"/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1520940594  Y</w:t>
                      </w:r>
                      <w:proofErr w:type="gramEnd"/>
                    </w:p>
                    <w:p w14:paraId="78BF4B50" w14:textId="77777777" w:rsidR="00032FAF" w:rsidRPr="00230274" w:rsidRDefault="00032FAF" w:rsidP="00230274">
                      <w:pP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6   BANKERS LIFE AND CASUALTY COMPANY                        </w:t>
                      </w:r>
                      <w:proofErr w:type="gramStart"/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1360770740  Y</w:t>
                      </w:r>
                      <w:proofErr w:type="gramEnd"/>
                    </w:p>
                    <w:p w14:paraId="5DB93512" w14:textId="77777777" w:rsidR="00032FAF" w:rsidRPr="00230274" w:rsidRDefault="00032FAF" w:rsidP="00230274">
                      <w:pP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7   BCBS CO &amp; NV PPO                                         1840747736</w:t>
                      </w:r>
                    </w:p>
                    <w:p w14:paraId="2535DADE" w14:textId="77777777" w:rsidR="00032FAF" w:rsidRPr="00230274" w:rsidRDefault="00032FAF" w:rsidP="00230274">
                      <w:pP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8   BCBS FEP                                                 1840747736</w:t>
                      </w:r>
                    </w:p>
                    <w:p w14:paraId="1E1A3CA2" w14:textId="77777777" w:rsidR="00032FAF" w:rsidRPr="00230274" w:rsidRDefault="00032FAF" w:rsidP="00230274">
                      <w:pP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9   BCBS OF WY AND AFFILIATED COMPANIES                      1830231011      Y</w:t>
                      </w:r>
                    </w:p>
                    <w:p w14:paraId="6F94DF5A" w14:textId="77777777" w:rsidR="00032FAF" w:rsidRPr="00230274" w:rsidRDefault="00032FAF" w:rsidP="00230274">
                      <w:pP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10  CIGNA</w:t>
                      </w:r>
                      <w:proofErr w:type="gramEnd"/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HEALTH AND LIFE INSURANCE COMPANY                  1591031071</w:t>
                      </w:r>
                    </w:p>
                    <w:p w14:paraId="3D496AFE" w14:textId="77777777" w:rsidR="00032FAF" w:rsidRPr="00230274" w:rsidRDefault="00032FAF" w:rsidP="00230274">
                      <w:pP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11  CITY</w:t>
                      </w:r>
                      <w:proofErr w:type="gramEnd"/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OF SIDNEY                                           1476006361</w:t>
                      </w:r>
                    </w:p>
                    <w:p w14:paraId="449A704F" w14:textId="77777777" w:rsidR="00032FAF" w:rsidRPr="00230274" w:rsidRDefault="00032FAF" w:rsidP="00230274">
                      <w:pP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12  COLONIAL</w:t>
                      </w:r>
                      <w:proofErr w:type="gramEnd"/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PENN LIFE INSURANCE COMPANY                     1231628836  Y</w:t>
                      </w:r>
                    </w:p>
                    <w:p w14:paraId="73D35EF6" w14:textId="77777777" w:rsidR="00032FAF" w:rsidRPr="00230274" w:rsidRDefault="00032FAF" w:rsidP="00230274">
                      <w:pP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13  GOVERNMENT</w:t>
                      </w:r>
                      <w:proofErr w:type="gramEnd"/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EMPLOYEES HEALTH ASSN.,                       1440545275  Y</w:t>
                      </w:r>
                    </w:p>
                    <w:p w14:paraId="0EEF0286" w14:textId="77777777" w:rsidR="00032FAF" w:rsidRPr="00230274" w:rsidRDefault="00032FAF" w:rsidP="00230274">
                      <w:pP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14  GREATWESTHEALTHCARE</w:t>
                      </w:r>
                      <w:proofErr w:type="gramEnd"/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-CIGNA                                1591031071</w:t>
                      </w:r>
                    </w:p>
                    <w:p w14:paraId="02408B9A" w14:textId="77777777" w:rsidR="00032FAF" w:rsidRPr="00230274" w:rsidRDefault="00032FAF" w:rsidP="00230274">
                      <w:pP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15  MEDICO</w:t>
                      </w:r>
                      <w:proofErr w:type="gramEnd"/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INSURANCE COMPANY                                 1470122200</w:t>
                      </w:r>
                    </w:p>
                    <w:p w14:paraId="013839EA" w14:textId="77777777" w:rsidR="00032FAF" w:rsidRPr="00230274" w:rsidRDefault="00032FAF" w:rsidP="00230274">
                      <w:pP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  <w:highlight w:val="lightGray"/>
                        </w:rPr>
                        <w:t xml:space="preserve">+         </w:t>
                      </w:r>
                      <w:proofErr w:type="gramStart"/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  <w:highlight w:val="lightGray"/>
                        </w:rPr>
                        <w:t>Enter ??</w:t>
                      </w:r>
                      <w:proofErr w:type="gramEnd"/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  <w:highlight w:val="lightGray"/>
                        </w:rPr>
                        <w:t xml:space="preserve"> </w:t>
                      </w:r>
                      <w:proofErr w:type="gramStart"/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  <w:highlight w:val="lightGray"/>
                        </w:rPr>
                        <w:t>for</w:t>
                      </w:r>
                      <w:proofErr w:type="gramEnd"/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  <w:highlight w:val="lightGray"/>
                        </w:rPr>
                        <w:t xml:space="preserve"> more actions                                          &gt;&gt;&gt;</w:t>
                      </w:r>
                    </w:p>
                    <w:p w14:paraId="65126481" w14:textId="77777777" w:rsidR="00032FAF" w:rsidRPr="00230274" w:rsidRDefault="00032FAF" w:rsidP="00230274">
                      <w:pP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ED  Edit</w:t>
                      </w:r>
                      <w:proofErr w:type="gramEnd"/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Payer            PH  Flag Pharmacy         EX  Exit</w:t>
                      </w:r>
                    </w:p>
                    <w:p w14:paraId="0DA696EE" w14:textId="77777777" w:rsidR="00032FAF" w:rsidRPr="00230274" w:rsidRDefault="00032FAF" w:rsidP="00230274">
                      <w:pP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FI  Filter</w:t>
                      </w:r>
                      <w:proofErr w:type="gramEnd"/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               TR  Flag Tricare</w:t>
                      </w:r>
                    </w:p>
                    <w:p w14:paraId="5C723326" w14:textId="4AF8E8AD" w:rsidR="00032FAF" w:rsidRPr="00A54B17" w:rsidRDefault="00032FAF" w:rsidP="00230274">
                      <w:pP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230274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Select Action: Next Screen//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A193E" w:rsidRPr="005A193E">
        <w:t>Select payers to show: A//</w:t>
      </w:r>
    </w:p>
    <w:p w14:paraId="15AF9795" w14:textId="3F6A05DC" w:rsidR="00A54B17" w:rsidRPr="005A193E" w:rsidRDefault="00A54B17" w:rsidP="005A193E">
      <w:pPr>
        <w:autoSpaceDE w:val="0"/>
        <w:autoSpaceDN w:val="0"/>
        <w:adjustRightInd w:val="0"/>
      </w:pPr>
    </w:p>
    <w:p w14:paraId="109504F0" w14:textId="163AE5DB" w:rsidR="00A54B17" w:rsidRDefault="00A54B17" w:rsidP="00570ACB">
      <w:pPr>
        <w:autoSpaceDE w:val="0"/>
        <w:autoSpaceDN w:val="0"/>
        <w:adjustRightInd w:val="0"/>
        <w:rPr>
          <w:b/>
        </w:rPr>
      </w:pPr>
    </w:p>
    <w:p w14:paraId="0C78EFE3" w14:textId="6AF18611" w:rsidR="00A54B17" w:rsidRDefault="00A54B17" w:rsidP="00B146A3">
      <w:pPr>
        <w:autoSpaceDE w:val="0"/>
        <w:autoSpaceDN w:val="0"/>
        <w:adjustRightInd w:val="0"/>
        <w:ind w:left="720"/>
        <w:rPr>
          <w:rFonts w:ascii="Calibri" w:hAnsi="Calibri" w:cs="r_ansi"/>
        </w:rPr>
      </w:pPr>
    </w:p>
    <w:p w14:paraId="6889A6AA" w14:textId="67519B0E" w:rsidR="00A54B17" w:rsidRDefault="00A54B17" w:rsidP="00B146A3">
      <w:pPr>
        <w:autoSpaceDE w:val="0"/>
        <w:autoSpaceDN w:val="0"/>
        <w:adjustRightInd w:val="0"/>
        <w:ind w:left="720"/>
        <w:rPr>
          <w:rFonts w:ascii="Calibri" w:hAnsi="Calibri" w:cs="r_ansi"/>
        </w:rPr>
      </w:pPr>
    </w:p>
    <w:p w14:paraId="409DEA4B" w14:textId="3B93B943" w:rsidR="002F5D7D" w:rsidRDefault="008E7875" w:rsidP="002F5D7D">
      <w:pPr>
        <w:pStyle w:val="BodyText"/>
        <w:rPr>
          <w:b/>
        </w:rPr>
      </w:pPr>
      <w:r>
        <w:rPr>
          <w:b/>
        </w:rPr>
        <w:t>R</w:t>
      </w:r>
      <w:r w:rsidR="002F5D7D">
        <w:rPr>
          <w:b/>
        </w:rPr>
        <w:t>esolution – Added Changed Objects</w:t>
      </w:r>
    </w:p>
    <w:p w14:paraId="28F1E443" w14:textId="77777777" w:rsidR="004E7210" w:rsidRDefault="004E7210" w:rsidP="004E7210">
      <w:pPr>
        <w:pStyle w:val="BodyText"/>
        <w:rPr>
          <w:rFonts w:eastAsiaTheme="minorHAnsi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6"/>
        <w:gridCol w:w="922"/>
        <w:gridCol w:w="63"/>
        <w:gridCol w:w="121"/>
        <w:gridCol w:w="1011"/>
        <w:gridCol w:w="94"/>
        <w:gridCol w:w="737"/>
        <w:gridCol w:w="153"/>
        <w:gridCol w:w="398"/>
        <w:gridCol w:w="552"/>
        <w:gridCol w:w="1074"/>
        <w:gridCol w:w="2045"/>
      </w:tblGrid>
      <w:tr w:rsidR="00F363EE" w14:paraId="320C1145" w14:textId="77777777" w:rsidTr="00F363EE">
        <w:trPr>
          <w:cantSplit/>
          <w:tblHeader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8C26DF" w14:textId="77777777" w:rsidR="00F363EE" w:rsidRDefault="00F363EE">
            <w:pPr>
              <w:pStyle w:val="TableHeading"/>
              <w:spacing w:line="276" w:lineRule="auto"/>
            </w:pPr>
            <w:r>
              <w:t>Options</w:t>
            </w:r>
          </w:p>
        </w:tc>
        <w:tc>
          <w:tcPr>
            <w:tcW w:w="374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EBC1F5E" w14:textId="77777777" w:rsidR="00F363EE" w:rsidRDefault="00F363EE">
            <w:pPr>
              <w:pStyle w:val="TableHeading"/>
              <w:spacing w:line="276" w:lineRule="auto"/>
            </w:pPr>
            <w:r>
              <w:t>Activities</w:t>
            </w:r>
          </w:p>
        </w:tc>
      </w:tr>
      <w:tr w:rsidR="00F363EE" w14:paraId="6EA1E74B" w14:textId="77777777" w:rsidTr="00F363EE">
        <w:trPr>
          <w:cantSplit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FF5FC8" w14:textId="77777777" w:rsidR="00F363EE" w:rsidRDefault="00F363EE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Option Name</w:t>
            </w:r>
          </w:p>
        </w:tc>
        <w:tc>
          <w:tcPr>
            <w:tcW w:w="374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A3BB8" w14:textId="689360B3" w:rsidR="00F363EE" w:rsidRDefault="00F363EE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RCDPE PAYER PHARM/TRICARE ADD/EDIT</w:t>
            </w:r>
          </w:p>
        </w:tc>
      </w:tr>
      <w:tr w:rsidR="00F363EE" w14:paraId="1E3BDBA6" w14:textId="77777777" w:rsidTr="00F363EE">
        <w:trPr>
          <w:cantSplit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332633" w14:textId="77777777" w:rsidR="00F363EE" w:rsidRDefault="00F363EE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Enhancement Category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94D5967" w14:textId="2A6BEFF0" w:rsidR="00F363EE" w:rsidRDefault="00F363EE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New</w:t>
            </w:r>
          </w:p>
        </w:tc>
        <w:tc>
          <w:tcPr>
            <w:tcW w:w="6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76BAD52" w14:textId="5DA68485" w:rsidR="00F363EE" w:rsidRDefault="00F363EE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Modify</w:t>
            </w:r>
          </w:p>
        </w:tc>
        <w:tc>
          <w:tcPr>
            <w:tcW w:w="67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8E4E1A8" w14:textId="77777777" w:rsidR="00F363EE" w:rsidRDefault="00F363EE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Delete</w:t>
            </w:r>
          </w:p>
        </w:tc>
        <w:tc>
          <w:tcPr>
            <w:tcW w:w="19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B1ACB8" w14:textId="77777777" w:rsidR="00F363EE" w:rsidRDefault="00F363EE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No Change</w:t>
            </w:r>
          </w:p>
        </w:tc>
      </w:tr>
      <w:tr w:rsidR="00F363EE" w14:paraId="797FFBCF" w14:textId="77777777" w:rsidTr="00F363EE">
        <w:trPr>
          <w:cantSplit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6629BF" w14:textId="77777777" w:rsidR="00F363EE" w:rsidRDefault="00F363EE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Associated Menu Options that will invoke this reference</w:t>
            </w:r>
          </w:p>
        </w:tc>
        <w:tc>
          <w:tcPr>
            <w:tcW w:w="374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C784D" w14:textId="7F62D710" w:rsidR="00F363EE" w:rsidRDefault="00F363EE">
            <w:pPr>
              <w:pStyle w:val="TableText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  <w:szCs w:val="24"/>
              </w:rPr>
              <w:t>RCDPE EDI LOCKBOX MENU</w:t>
            </w:r>
          </w:p>
        </w:tc>
      </w:tr>
      <w:tr w:rsidR="00F363EE" w14:paraId="0737F52D" w14:textId="77777777" w:rsidTr="00F363EE">
        <w:trPr>
          <w:cantSplit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EC2C3C" w14:textId="77777777" w:rsidR="00F363EE" w:rsidRDefault="00F363EE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Data Passing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869D357" w14:textId="77777777" w:rsidR="00F363EE" w:rsidRDefault="00F363EE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Input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EDD6667" w14:textId="77777777" w:rsidR="00F363EE" w:rsidRDefault="00F363EE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Output</w:t>
            </w:r>
          </w:p>
        </w:tc>
        <w:tc>
          <w:tcPr>
            <w:tcW w:w="5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EAE674C" w14:textId="77777777" w:rsidR="00F363EE" w:rsidRDefault="00F363EE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Both</w:t>
            </w:r>
          </w:p>
        </w:tc>
        <w:tc>
          <w:tcPr>
            <w:tcW w:w="10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3BD750C" w14:textId="77777777" w:rsidR="00F363EE" w:rsidRDefault="00F363EE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Global Reference</w:t>
            </w:r>
          </w:p>
        </w:tc>
        <w:tc>
          <w:tcPr>
            <w:tcW w:w="1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402E2B" w14:textId="77777777" w:rsidR="00F363EE" w:rsidRDefault="00F363EE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Local Reference</w:t>
            </w:r>
          </w:p>
        </w:tc>
      </w:tr>
      <w:tr w:rsidR="00F363EE" w14:paraId="5AC811A6" w14:textId="77777777" w:rsidTr="00F363EE">
        <w:trPr>
          <w:cantSplit/>
          <w:trHeight w:val="449"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8C572C1" w14:textId="77777777" w:rsidR="00F363EE" w:rsidRDefault="00F363EE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Menu Text Description</w:t>
            </w:r>
          </w:p>
        </w:tc>
        <w:tc>
          <w:tcPr>
            <w:tcW w:w="374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FFA75" w14:textId="77777777" w:rsidR="00F363EE" w:rsidRDefault="00F363EE">
            <w:pPr>
              <w:pStyle w:val="TableText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Theme="minorHAnsi" w:hAnsiTheme="minorHAnsi"/>
              </w:rPr>
              <w:t>Manually Transmit DM Extract</w:t>
            </w:r>
          </w:p>
        </w:tc>
      </w:tr>
      <w:tr w:rsidR="00F363EE" w14:paraId="6B181D53" w14:textId="77777777" w:rsidTr="00F363EE">
        <w:trPr>
          <w:cantSplit/>
          <w:trHeight w:val="330"/>
        </w:trPr>
        <w:tc>
          <w:tcPr>
            <w:tcW w:w="1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5A0185" w14:textId="77777777" w:rsidR="00F363EE" w:rsidRDefault="00F363EE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Option Type</w:t>
            </w:r>
          </w:p>
        </w:tc>
        <w:tc>
          <w:tcPr>
            <w:tcW w:w="57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3FF91A97" w14:textId="77777777" w:rsidR="00F363EE" w:rsidRDefault="00F363EE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Edit</w:t>
            </w:r>
          </w:p>
        </w:tc>
        <w:tc>
          <w:tcPr>
            <w:tcW w:w="96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27DF370" w14:textId="77777777" w:rsidR="00F363EE" w:rsidRDefault="00F363EE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Print</w:t>
            </w:r>
          </w:p>
        </w:tc>
        <w:tc>
          <w:tcPr>
            <w:tcW w:w="57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4F0EEB2" w14:textId="77777777" w:rsidR="00F363EE" w:rsidRDefault="00F363EE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Menu</w:t>
            </w:r>
          </w:p>
        </w:tc>
        <w:tc>
          <w:tcPr>
            <w:tcW w:w="163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6A0208CA" w14:textId="77777777" w:rsidR="00F363EE" w:rsidRDefault="00F363EE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Inquire</w:t>
            </w:r>
          </w:p>
        </w:tc>
      </w:tr>
      <w:tr w:rsidR="00F363EE" w14:paraId="2F3151BF" w14:textId="77777777" w:rsidTr="00F363EE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9E13B" w14:textId="77777777" w:rsidR="00F363EE" w:rsidRDefault="00F363EE">
            <w:pPr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57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CB25373" w14:textId="77777777" w:rsidR="00F363EE" w:rsidRDefault="00F363EE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Action</w:t>
            </w:r>
          </w:p>
        </w:tc>
        <w:tc>
          <w:tcPr>
            <w:tcW w:w="96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0383367" w14:textId="77777777" w:rsidR="00F363EE" w:rsidRDefault="00F363EE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Run Routine</w:t>
            </w:r>
          </w:p>
        </w:tc>
        <w:tc>
          <w:tcPr>
            <w:tcW w:w="57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718BAFB" w14:textId="77777777" w:rsidR="00F363EE" w:rsidRDefault="00F363EE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Other</w:t>
            </w:r>
          </w:p>
        </w:tc>
        <w:tc>
          <w:tcPr>
            <w:tcW w:w="1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C9EA60" w14:textId="77777777" w:rsidR="00F363EE" w:rsidRDefault="00F363EE">
            <w:pPr>
              <w:pStyle w:val="TableText"/>
              <w:spacing w:line="276" w:lineRule="auto"/>
              <w:rPr>
                <w:rFonts w:ascii="Garamond" w:hAnsi="Garamond"/>
              </w:rPr>
            </w:pPr>
          </w:p>
        </w:tc>
      </w:tr>
      <w:tr w:rsidR="00F363EE" w14:paraId="33F56A92" w14:textId="77777777" w:rsidTr="00F363EE">
        <w:trPr>
          <w:cantSplit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19E362" w14:textId="77777777" w:rsidR="00F363EE" w:rsidRDefault="00F363EE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Associated Routine</w:t>
            </w:r>
          </w:p>
        </w:tc>
        <w:tc>
          <w:tcPr>
            <w:tcW w:w="374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4D5A9" w14:textId="08CD0956" w:rsidR="00F363EE" w:rsidRDefault="00F363EE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r_ansi" w:hAnsi="r_ansi" w:cs="r_ansi"/>
              </w:rPr>
              <w:t>EN^RCDPEP</w:t>
            </w:r>
          </w:p>
        </w:tc>
      </w:tr>
      <w:tr w:rsidR="00F363EE" w14:paraId="0A771E0B" w14:textId="77777777" w:rsidTr="00F363EE"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062307" w14:textId="77777777" w:rsidR="00F363EE" w:rsidRDefault="00F363EE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Option Definition</w:t>
            </w:r>
          </w:p>
        </w:tc>
        <w:tc>
          <w:tcPr>
            <w:tcW w:w="374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A207" w14:textId="2072753C" w:rsidR="00F363EE" w:rsidRDefault="00F363EE">
            <w:pPr>
              <w:pStyle w:val="TableText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14:paraId="1AA6C242" w14:textId="77777777" w:rsidR="00F363EE" w:rsidRDefault="00F363EE">
            <w:pPr>
              <w:pStyle w:val="TableText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7ACD3847" w14:textId="77777777" w:rsidR="00F363EE" w:rsidRDefault="00F363EE" w:rsidP="004E7210">
      <w:pPr>
        <w:pStyle w:val="BodyText"/>
        <w:rPr>
          <w:rFonts w:eastAsiaTheme="minorHAnsi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6"/>
        <w:gridCol w:w="922"/>
        <w:gridCol w:w="63"/>
        <w:gridCol w:w="121"/>
        <w:gridCol w:w="1011"/>
        <w:gridCol w:w="94"/>
        <w:gridCol w:w="737"/>
        <w:gridCol w:w="153"/>
        <w:gridCol w:w="398"/>
        <w:gridCol w:w="552"/>
        <w:gridCol w:w="1074"/>
        <w:gridCol w:w="2045"/>
      </w:tblGrid>
      <w:tr w:rsidR="00CB05E1" w14:paraId="4AC2BC9A" w14:textId="77777777" w:rsidTr="00101294">
        <w:trPr>
          <w:cantSplit/>
          <w:tblHeader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DB1109" w14:textId="77777777" w:rsidR="00CB05E1" w:rsidRDefault="00CB05E1" w:rsidP="00101294">
            <w:pPr>
              <w:pStyle w:val="TableHeading"/>
              <w:spacing w:line="276" w:lineRule="auto"/>
            </w:pPr>
            <w:r>
              <w:t>Options</w:t>
            </w:r>
          </w:p>
        </w:tc>
        <w:tc>
          <w:tcPr>
            <w:tcW w:w="374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D2976E3" w14:textId="77777777" w:rsidR="00CB05E1" w:rsidRDefault="00CB05E1" w:rsidP="00101294">
            <w:pPr>
              <w:pStyle w:val="TableHeading"/>
              <w:spacing w:line="276" w:lineRule="auto"/>
            </w:pPr>
            <w:r>
              <w:t>Activities</w:t>
            </w:r>
          </w:p>
        </w:tc>
      </w:tr>
      <w:tr w:rsidR="00CB05E1" w14:paraId="589319EF" w14:textId="77777777" w:rsidTr="00101294">
        <w:trPr>
          <w:cantSplit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CA4D7E" w14:textId="77777777" w:rsidR="00CB05E1" w:rsidRDefault="00CB05E1" w:rsidP="00101294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Option Name</w:t>
            </w:r>
          </w:p>
        </w:tc>
        <w:tc>
          <w:tcPr>
            <w:tcW w:w="374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BA3AF" w14:textId="019B41DD" w:rsidR="00CB05E1" w:rsidRDefault="00CB05E1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r_ansi" w:hAnsi="r_ansi" w:cs="r_ansi"/>
              </w:rPr>
              <w:t xml:space="preserve">RCDPE EDI LOCKBOX </w:t>
            </w:r>
            <w:r w:rsidR="00032FAF">
              <w:rPr>
                <w:rFonts w:ascii="r_ansi" w:hAnsi="r_ansi" w:cs="r_ansi"/>
              </w:rPr>
              <w:t xml:space="preserve">REPORTS </w:t>
            </w:r>
            <w:r>
              <w:rPr>
                <w:rFonts w:ascii="r_ansi" w:hAnsi="r_ansi" w:cs="r_ansi"/>
              </w:rPr>
              <w:t>MENU</w:t>
            </w:r>
          </w:p>
        </w:tc>
      </w:tr>
      <w:tr w:rsidR="00CB05E1" w14:paraId="11BE40F7" w14:textId="77777777" w:rsidTr="00101294">
        <w:trPr>
          <w:cantSplit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56C9DB" w14:textId="77777777" w:rsidR="00CB05E1" w:rsidRDefault="00CB05E1" w:rsidP="00101294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Enhancement Category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28A9CD8" w14:textId="0890EB82" w:rsidR="00CB05E1" w:rsidRDefault="00CB05E1" w:rsidP="00101294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New</w:t>
            </w:r>
          </w:p>
        </w:tc>
        <w:tc>
          <w:tcPr>
            <w:tcW w:w="6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AAFCC7C" w14:textId="568B5207" w:rsidR="00CB05E1" w:rsidRDefault="00CB05E1" w:rsidP="00101294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Modify</w:t>
            </w:r>
          </w:p>
        </w:tc>
        <w:tc>
          <w:tcPr>
            <w:tcW w:w="67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544657F" w14:textId="77777777" w:rsidR="00CB05E1" w:rsidRDefault="00CB05E1" w:rsidP="00101294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Delete</w:t>
            </w:r>
          </w:p>
        </w:tc>
        <w:tc>
          <w:tcPr>
            <w:tcW w:w="19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F6AFAD" w14:textId="77777777" w:rsidR="00CB05E1" w:rsidRDefault="00CB05E1" w:rsidP="00101294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No Change</w:t>
            </w:r>
          </w:p>
        </w:tc>
      </w:tr>
      <w:tr w:rsidR="00CB05E1" w14:paraId="50A71920" w14:textId="77777777" w:rsidTr="00101294">
        <w:trPr>
          <w:cantSplit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CEF149" w14:textId="77777777" w:rsidR="00CB05E1" w:rsidRDefault="00CB05E1" w:rsidP="00101294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lastRenderedPageBreak/>
              <w:t>Associated Menu Options that will invoke this reference</w:t>
            </w:r>
          </w:p>
        </w:tc>
        <w:tc>
          <w:tcPr>
            <w:tcW w:w="374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EAFD9" w14:textId="7DDA3BFA" w:rsidR="00CB05E1" w:rsidRPr="00191E8E" w:rsidRDefault="00CB05E1" w:rsidP="00CB05E1">
            <w:pPr>
              <w:autoSpaceDE w:val="0"/>
              <w:autoSpaceDN w:val="0"/>
              <w:adjustRightInd w:val="0"/>
              <w:rPr>
                <w:rFonts w:ascii="r_ansi" w:hAnsi="r_ansi" w:cs="r_ansi"/>
                <w:sz w:val="18"/>
                <w:szCs w:val="18"/>
              </w:rPr>
            </w:pPr>
            <w:r w:rsidRPr="00191E8E">
              <w:rPr>
                <w:rFonts w:ascii="r_ansi" w:hAnsi="r_ansi" w:cs="r_ansi"/>
                <w:sz w:val="18"/>
                <w:szCs w:val="18"/>
              </w:rPr>
              <w:t xml:space="preserve">RCDPE EDI LOCKBOX </w:t>
            </w:r>
            <w:r w:rsidR="00032FAF" w:rsidRPr="00191E8E">
              <w:rPr>
                <w:rFonts w:ascii="r_ansi" w:hAnsi="r_ansi" w:cs="r_ansi"/>
                <w:sz w:val="18"/>
                <w:szCs w:val="18"/>
              </w:rPr>
              <w:t>ACT REPORT</w:t>
            </w:r>
            <w:r w:rsidRPr="00191E8E">
              <w:rPr>
                <w:rFonts w:ascii="r_ansi" w:hAnsi="r_ansi" w:cs="r_ansi"/>
                <w:sz w:val="18"/>
                <w:szCs w:val="18"/>
              </w:rPr>
              <w:t xml:space="preserve">     </w:t>
            </w:r>
            <w:r w:rsidR="00A64619" w:rsidRPr="00191E8E">
              <w:rPr>
                <w:rFonts w:ascii="r_ansi" w:hAnsi="r_ansi" w:cs="r_ansi"/>
                <w:sz w:val="18"/>
                <w:szCs w:val="18"/>
              </w:rPr>
              <w:t xml:space="preserve">Display Order: </w:t>
            </w:r>
            <w:r w:rsidR="009D05AA" w:rsidRPr="00191E8E">
              <w:rPr>
                <w:rFonts w:ascii="r_ansi" w:hAnsi="r_ansi" w:cs="r_ansi"/>
                <w:sz w:val="18"/>
                <w:szCs w:val="18"/>
              </w:rPr>
              <w:t>10</w:t>
            </w:r>
            <w:r w:rsidR="00032FAF" w:rsidRPr="00191E8E">
              <w:rPr>
                <w:rFonts w:ascii="r_ansi" w:hAnsi="r_ansi" w:cs="r_ansi"/>
                <w:sz w:val="18"/>
                <w:szCs w:val="18"/>
              </w:rPr>
              <w:t xml:space="preserve"> </w:t>
            </w:r>
            <w:r w:rsidR="007454D7">
              <w:rPr>
                <w:rFonts w:ascii="r_ansi" w:hAnsi="r_ansi" w:cs="r_ansi"/>
                <w:sz w:val="18"/>
                <w:szCs w:val="18"/>
              </w:rPr>
              <w:t xml:space="preserve"> </w:t>
            </w:r>
            <w:proofErr w:type="spellStart"/>
            <w:r w:rsidR="00032FAF" w:rsidRPr="00191E8E">
              <w:rPr>
                <w:rFonts w:ascii="r_ansi" w:hAnsi="r_ansi" w:cs="r_ansi"/>
                <w:sz w:val="18"/>
                <w:szCs w:val="18"/>
              </w:rPr>
              <w:t>Syn</w:t>
            </w:r>
            <w:proofErr w:type="spellEnd"/>
            <w:r w:rsidR="007454D7">
              <w:rPr>
                <w:rFonts w:ascii="r_ansi" w:hAnsi="r_ansi" w:cs="r_ansi"/>
                <w:sz w:val="18"/>
                <w:szCs w:val="18"/>
              </w:rPr>
              <w:t>:</w:t>
            </w:r>
            <w:r w:rsidR="00032FAF" w:rsidRPr="00191E8E">
              <w:rPr>
                <w:rFonts w:ascii="r_ansi" w:hAnsi="r_ansi" w:cs="r_ansi"/>
                <w:sz w:val="18"/>
                <w:szCs w:val="18"/>
              </w:rPr>
              <w:t xml:space="preserve"> DA</w:t>
            </w:r>
          </w:p>
          <w:p w14:paraId="3E1D00E2" w14:textId="17474B87" w:rsidR="00CB05E1" w:rsidRPr="00191E8E" w:rsidRDefault="00CB05E1" w:rsidP="00CB05E1">
            <w:pPr>
              <w:autoSpaceDE w:val="0"/>
              <w:autoSpaceDN w:val="0"/>
              <w:adjustRightInd w:val="0"/>
              <w:rPr>
                <w:rFonts w:ascii="r_ansi" w:hAnsi="r_ansi" w:cs="r_ansi"/>
                <w:sz w:val="18"/>
                <w:szCs w:val="18"/>
              </w:rPr>
            </w:pPr>
            <w:r w:rsidRPr="00191E8E">
              <w:rPr>
                <w:rFonts w:ascii="r_ansi" w:hAnsi="r_ansi" w:cs="r_ansi"/>
                <w:sz w:val="18"/>
                <w:szCs w:val="18"/>
              </w:rPr>
              <w:t xml:space="preserve">RCDPE </w:t>
            </w:r>
            <w:r w:rsidR="00032FAF" w:rsidRPr="00191E8E">
              <w:rPr>
                <w:rFonts w:ascii="r_ansi" w:hAnsi="r_ansi" w:cs="r_ansi"/>
                <w:sz w:val="18"/>
                <w:szCs w:val="18"/>
              </w:rPr>
              <w:t xml:space="preserve">EFT AGING REPORT    </w:t>
            </w:r>
            <w:r w:rsidRPr="00191E8E">
              <w:rPr>
                <w:rFonts w:ascii="r_ansi" w:hAnsi="r_ansi" w:cs="r_ansi"/>
                <w:sz w:val="18"/>
                <w:szCs w:val="18"/>
              </w:rPr>
              <w:t xml:space="preserve">       </w:t>
            </w:r>
            <w:r w:rsidR="00A64619" w:rsidRPr="00191E8E">
              <w:rPr>
                <w:rFonts w:ascii="r_ansi" w:hAnsi="r_ansi" w:cs="r_ansi"/>
                <w:sz w:val="18"/>
                <w:szCs w:val="18"/>
              </w:rPr>
              <w:t xml:space="preserve">Display Order: </w:t>
            </w:r>
            <w:r w:rsidR="00032FAF" w:rsidRPr="00191E8E">
              <w:rPr>
                <w:rFonts w:ascii="r_ansi" w:hAnsi="r_ansi" w:cs="r_ansi"/>
                <w:sz w:val="18"/>
                <w:szCs w:val="18"/>
              </w:rPr>
              <w:t xml:space="preserve">30 </w:t>
            </w:r>
            <w:r w:rsidR="007454D7">
              <w:rPr>
                <w:rFonts w:ascii="r_ansi" w:hAnsi="r_ansi" w:cs="r_ansi"/>
                <w:sz w:val="18"/>
                <w:szCs w:val="18"/>
              </w:rPr>
              <w:t xml:space="preserve"> </w:t>
            </w:r>
            <w:proofErr w:type="spellStart"/>
            <w:r w:rsidR="00032FAF" w:rsidRPr="00191E8E">
              <w:rPr>
                <w:rFonts w:ascii="r_ansi" w:hAnsi="r_ansi" w:cs="r_ansi"/>
                <w:sz w:val="18"/>
                <w:szCs w:val="18"/>
              </w:rPr>
              <w:t>Syn</w:t>
            </w:r>
            <w:proofErr w:type="spellEnd"/>
            <w:r w:rsidR="007454D7">
              <w:rPr>
                <w:rFonts w:ascii="r_ansi" w:hAnsi="r_ansi" w:cs="r_ansi"/>
                <w:sz w:val="18"/>
                <w:szCs w:val="18"/>
              </w:rPr>
              <w:t>:</w:t>
            </w:r>
            <w:r w:rsidR="00032FAF" w:rsidRPr="00191E8E">
              <w:rPr>
                <w:rFonts w:ascii="r_ansi" w:hAnsi="r_ansi" w:cs="r_ansi"/>
                <w:sz w:val="18"/>
                <w:szCs w:val="18"/>
              </w:rPr>
              <w:t xml:space="preserve"> EFT</w:t>
            </w:r>
          </w:p>
          <w:p w14:paraId="79B7AB0D" w14:textId="38E38C0E" w:rsidR="00CB05E1" w:rsidRPr="00191E8E" w:rsidRDefault="00CB05E1" w:rsidP="00CB05E1">
            <w:pPr>
              <w:autoSpaceDE w:val="0"/>
              <w:autoSpaceDN w:val="0"/>
              <w:adjustRightInd w:val="0"/>
              <w:rPr>
                <w:rFonts w:ascii="r_ansi" w:hAnsi="r_ansi" w:cs="r_ansi"/>
                <w:sz w:val="18"/>
                <w:szCs w:val="18"/>
              </w:rPr>
            </w:pPr>
            <w:r w:rsidRPr="00191E8E">
              <w:rPr>
                <w:rFonts w:ascii="r_ansi" w:hAnsi="r_ansi" w:cs="r_ansi"/>
                <w:sz w:val="18"/>
                <w:szCs w:val="18"/>
              </w:rPr>
              <w:t xml:space="preserve">RCDPE </w:t>
            </w:r>
            <w:r w:rsidR="00032FAF" w:rsidRPr="00191E8E">
              <w:rPr>
                <w:rFonts w:ascii="r_ansi" w:hAnsi="r_ansi" w:cs="r_ansi"/>
                <w:sz w:val="18"/>
                <w:szCs w:val="18"/>
              </w:rPr>
              <w:t>ERA AGING REPORT</w:t>
            </w:r>
            <w:r w:rsidRPr="00191E8E">
              <w:rPr>
                <w:rFonts w:ascii="r_ansi" w:hAnsi="r_ansi" w:cs="r_ansi"/>
                <w:sz w:val="18"/>
                <w:szCs w:val="18"/>
              </w:rPr>
              <w:t xml:space="preserve">           </w:t>
            </w:r>
            <w:r w:rsidR="00A64619" w:rsidRPr="00191E8E">
              <w:rPr>
                <w:rFonts w:ascii="r_ansi" w:hAnsi="r_ansi" w:cs="r_ansi"/>
                <w:sz w:val="18"/>
                <w:szCs w:val="18"/>
              </w:rPr>
              <w:t xml:space="preserve">Display Order: </w:t>
            </w:r>
            <w:r w:rsidR="00032FAF" w:rsidRPr="00191E8E">
              <w:rPr>
                <w:rFonts w:ascii="r_ansi" w:hAnsi="r_ansi" w:cs="r_ansi"/>
                <w:sz w:val="18"/>
                <w:szCs w:val="18"/>
              </w:rPr>
              <w:t>4</w:t>
            </w:r>
            <w:r w:rsidR="009D05AA" w:rsidRPr="00191E8E">
              <w:rPr>
                <w:rFonts w:ascii="r_ansi" w:hAnsi="r_ansi" w:cs="r_ansi"/>
                <w:sz w:val="18"/>
                <w:szCs w:val="18"/>
              </w:rPr>
              <w:t>0</w:t>
            </w:r>
          </w:p>
          <w:p w14:paraId="162A0078" w14:textId="0A371C2F" w:rsidR="00CB05E1" w:rsidRPr="00191E8E" w:rsidRDefault="00CB05E1" w:rsidP="00CB05E1">
            <w:pPr>
              <w:autoSpaceDE w:val="0"/>
              <w:autoSpaceDN w:val="0"/>
              <w:adjustRightInd w:val="0"/>
              <w:rPr>
                <w:rFonts w:ascii="r_ansi" w:hAnsi="r_ansi" w:cs="r_ansi"/>
                <w:sz w:val="18"/>
                <w:szCs w:val="18"/>
              </w:rPr>
            </w:pPr>
            <w:r w:rsidRPr="00191E8E">
              <w:rPr>
                <w:rFonts w:ascii="r_ansi" w:hAnsi="r_ansi" w:cs="r_ansi"/>
                <w:sz w:val="18"/>
                <w:szCs w:val="18"/>
              </w:rPr>
              <w:t xml:space="preserve">RCDPE </w:t>
            </w:r>
            <w:r w:rsidR="00032FAF" w:rsidRPr="00191E8E">
              <w:rPr>
                <w:rFonts w:ascii="r_ansi" w:hAnsi="r_ansi" w:cs="r_ansi"/>
                <w:sz w:val="18"/>
                <w:szCs w:val="18"/>
              </w:rPr>
              <w:t xml:space="preserve">VIEW/PRINT ERA          </w:t>
            </w:r>
            <w:r w:rsidRPr="00191E8E">
              <w:rPr>
                <w:rFonts w:ascii="r_ansi" w:hAnsi="r_ansi" w:cs="r_ansi"/>
                <w:sz w:val="18"/>
                <w:szCs w:val="18"/>
              </w:rPr>
              <w:t xml:space="preserve">   </w:t>
            </w:r>
            <w:r w:rsidR="007454D7">
              <w:rPr>
                <w:rFonts w:ascii="r_ansi" w:hAnsi="r_ansi" w:cs="r_ansi"/>
                <w:sz w:val="18"/>
                <w:szCs w:val="18"/>
              </w:rPr>
              <w:t xml:space="preserve">                   </w:t>
            </w:r>
            <w:proofErr w:type="spellStart"/>
            <w:r w:rsidR="00032FAF" w:rsidRPr="00191E8E">
              <w:rPr>
                <w:rFonts w:ascii="r_ansi" w:hAnsi="r_ansi" w:cs="r_ansi"/>
                <w:sz w:val="18"/>
                <w:szCs w:val="18"/>
              </w:rPr>
              <w:t>Syn</w:t>
            </w:r>
            <w:proofErr w:type="spellEnd"/>
            <w:r w:rsidR="00032FAF" w:rsidRPr="00191E8E">
              <w:rPr>
                <w:rFonts w:ascii="r_ansi" w:hAnsi="r_ansi" w:cs="r_ansi"/>
                <w:sz w:val="18"/>
                <w:szCs w:val="18"/>
              </w:rPr>
              <w:t>: VP</w:t>
            </w:r>
          </w:p>
          <w:p w14:paraId="6460C10D" w14:textId="7CFC80B3" w:rsidR="00CB05E1" w:rsidRPr="00191E8E" w:rsidRDefault="00CB05E1" w:rsidP="00CB05E1">
            <w:pPr>
              <w:autoSpaceDE w:val="0"/>
              <w:autoSpaceDN w:val="0"/>
              <w:adjustRightInd w:val="0"/>
              <w:rPr>
                <w:rFonts w:ascii="r_ansi" w:hAnsi="r_ansi" w:cs="r_ansi"/>
                <w:sz w:val="18"/>
                <w:szCs w:val="18"/>
              </w:rPr>
            </w:pPr>
            <w:r w:rsidRPr="00191E8E">
              <w:rPr>
                <w:rFonts w:ascii="r_ansi" w:hAnsi="r_ansi" w:cs="r_ansi"/>
                <w:sz w:val="18"/>
                <w:szCs w:val="18"/>
              </w:rPr>
              <w:t xml:space="preserve">RCDPE </w:t>
            </w:r>
            <w:r w:rsidR="007454D7">
              <w:rPr>
                <w:rFonts w:ascii="r_ansi" w:hAnsi="r_ansi" w:cs="r_ansi"/>
                <w:sz w:val="18"/>
                <w:szCs w:val="18"/>
              </w:rPr>
              <w:t>ACTIVE WITH EEOR REPORT</w:t>
            </w:r>
            <w:r w:rsidRPr="00191E8E">
              <w:rPr>
                <w:rFonts w:ascii="r_ansi" w:hAnsi="r_ansi" w:cs="r_ansi"/>
                <w:sz w:val="18"/>
                <w:szCs w:val="18"/>
              </w:rPr>
              <w:t xml:space="preserve">    </w:t>
            </w:r>
            <w:r w:rsidR="007454D7">
              <w:rPr>
                <w:rFonts w:ascii="r_ansi" w:hAnsi="r_ansi" w:cs="r_ansi"/>
                <w:sz w:val="18"/>
                <w:szCs w:val="18"/>
              </w:rPr>
              <w:t xml:space="preserve">Display Order: 60  </w:t>
            </w:r>
            <w:proofErr w:type="spellStart"/>
            <w:r w:rsidR="007454D7">
              <w:rPr>
                <w:rFonts w:ascii="r_ansi" w:hAnsi="r_ansi" w:cs="r_ansi"/>
                <w:sz w:val="18"/>
                <w:szCs w:val="18"/>
              </w:rPr>
              <w:t>Syn</w:t>
            </w:r>
            <w:proofErr w:type="spellEnd"/>
            <w:r w:rsidR="007454D7">
              <w:rPr>
                <w:rFonts w:ascii="r_ansi" w:hAnsi="r_ansi" w:cs="r_ansi"/>
                <w:sz w:val="18"/>
                <w:szCs w:val="18"/>
              </w:rPr>
              <w:t>: AD</w:t>
            </w:r>
          </w:p>
          <w:p w14:paraId="6EDAF82C" w14:textId="3D342BB5" w:rsidR="00CB05E1" w:rsidRPr="00191E8E" w:rsidRDefault="00CB05E1" w:rsidP="00CB05E1">
            <w:pPr>
              <w:autoSpaceDE w:val="0"/>
              <w:autoSpaceDN w:val="0"/>
              <w:adjustRightInd w:val="0"/>
              <w:rPr>
                <w:rFonts w:ascii="r_ansi" w:hAnsi="r_ansi" w:cs="r_ansi"/>
                <w:sz w:val="18"/>
                <w:szCs w:val="18"/>
              </w:rPr>
            </w:pPr>
            <w:r w:rsidRPr="00191E8E">
              <w:rPr>
                <w:rFonts w:ascii="r_ansi" w:hAnsi="r_ansi" w:cs="r_ansi"/>
                <w:sz w:val="18"/>
                <w:szCs w:val="18"/>
              </w:rPr>
              <w:t xml:space="preserve">RCDPE </w:t>
            </w:r>
            <w:r w:rsidR="007454D7">
              <w:rPr>
                <w:rFonts w:ascii="r_ansi" w:hAnsi="r_ansi" w:cs="r_ansi"/>
                <w:sz w:val="18"/>
                <w:szCs w:val="18"/>
              </w:rPr>
              <w:t xml:space="preserve">REMOVED ERA AUDIT      </w:t>
            </w:r>
            <w:r w:rsidRPr="00191E8E">
              <w:rPr>
                <w:rFonts w:ascii="r_ansi" w:hAnsi="r_ansi" w:cs="r_ansi"/>
                <w:sz w:val="18"/>
                <w:szCs w:val="18"/>
              </w:rPr>
              <w:t xml:space="preserve">    </w:t>
            </w:r>
            <w:r w:rsidR="007454D7">
              <w:rPr>
                <w:rFonts w:ascii="r_ansi" w:hAnsi="r_ansi" w:cs="r_ansi"/>
                <w:sz w:val="18"/>
                <w:szCs w:val="18"/>
              </w:rPr>
              <w:t xml:space="preserve">                   </w:t>
            </w:r>
            <w:proofErr w:type="spellStart"/>
            <w:r w:rsidR="007454D7">
              <w:rPr>
                <w:rFonts w:ascii="r_ansi" w:hAnsi="r_ansi" w:cs="r_ansi"/>
                <w:sz w:val="18"/>
                <w:szCs w:val="18"/>
              </w:rPr>
              <w:t>Syn</w:t>
            </w:r>
            <w:proofErr w:type="spellEnd"/>
            <w:r w:rsidR="007454D7">
              <w:rPr>
                <w:rFonts w:ascii="r_ansi" w:hAnsi="r_ansi" w:cs="r_ansi"/>
                <w:sz w:val="18"/>
                <w:szCs w:val="18"/>
              </w:rPr>
              <w:t>: REMR</w:t>
            </w:r>
          </w:p>
          <w:p w14:paraId="616F91C4" w14:textId="2896DD7E" w:rsidR="00CB05E1" w:rsidRPr="00191E8E" w:rsidRDefault="00CB05E1" w:rsidP="00CB05E1">
            <w:pPr>
              <w:autoSpaceDE w:val="0"/>
              <w:autoSpaceDN w:val="0"/>
              <w:adjustRightInd w:val="0"/>
              <w:rPr>
                <w:rFonts w:ascii="r_ansi" w:hAnsi="r_ansi" w:cs="r_ansi"/>
                <w:sz w:val="18"/>
                <w:szCs w:val="18"/>
              </w:rPr>
            </w:pPr>
            <w:r w:rsidRPr="00191E8E">
              <w:rPr>
                <w:rFonts w:ascii="r_ansi" w:hAnsi="r_ansi" w:cs="r_ansi"/>
                <w:sz w:val="18"/>
                <w:szCs w:val="18"/>
              </w:rPr>
              <w:t xml:space="preserve">RCDPE </w:t>
            </w:r>
            <w:r w:rsidR="007454D7">
              <w:rPr>
                <w:rFonts w:ascii="r_ansi" w:hAnsi="r_ansi" w:cs="r_ansi"/>
                <w:sz w:val="18"/>
                <w:szCs w:val="18"/>
              </w:rPr>
              <w:t>ERA W/PAPRE EOB REPORT</w:t>
            </w:r>
            <w:r w:rsidRPr="00191E8E">
              <w:rPr>
                <w:rFonts w:ascii="r_ansi" w:hAnsi="r_ansi" w:cs="r_ansi"/>
                <w:sz w:val="18"/>
                <w:szCs w:val="18"/>
              </w:rPr>
              <w:t xml:space="preserve">     </w:t>
            </w:r>
            <w:r w:rsidR="007454D7">
              <w:rPr>
                <w:rFonts w:ascii="r_ansi" w:hAnsi="r_ansi" w:cs="r_ansi"/>
                <w:sz w:val="18"/>
                <w:szCs w:val="18"/>
              </w:rPr>
              <w:t xml:space="preserve">                   </w:t>
            </w:r>
            <w:proofErr w:type="spellStart"/>
            <w:r w:rsidR="007454D7">
              <w:rPr>
                <w:rFonts w:ascii="r_ansi" w:hAnsi="r_ansi" w:cs="r_ansi"/>
                <w:sz w:val="18"/>
                <w:szCs w:val="18"/>
              </w:rPr>
              <w:t>Syn</w:t>
            </w:r>
            <w:proofErr w:type="spellEnd"/>
            <w:r w:rsidR="007454D7">
              <w:rPr>
                <w:rFonts w:ascii="r_ansi" w:hAnsi="r_ansi" w:cs="r_ansi"/>
                <w:sz w:val="18"/>
                <w:szCs w:val="18"/>
              </w:rPr>
              <w:t>: POSR</w:t>
            </w:r>
          </w:p>
          <w:p w14:paraId="1037E7B2" w14:textId="131FD669" w:rsidR="00CB05E1" w:rsidRPr="00191E8E" w:rsidRDefault="00CB05E1" w:rsidP="00CB05E1">
            <w:pPr>
              <w:autoSpaceDE w:val="0"/>
              <w:autoSpaceDN w:val="0"/>
              <w:adjustRightInd w:val="0"/>
              <w:rPr>
                <w:rFonts w:ascii="r_ansi" w:hAnsi="r_ansi" w:cs="r_ansi"/>
                <w:sz w:val="18"/>
                <w:szCs w:val="18"/>
              </w:rPr>
            </w:pPr>
            <w:r w:rsidRPr="00191E8E">
              <w:rPr>
                <w:rFonts w:ascii="r_ansi" w:hAnsi="r_ansi" w:cs="r_ansi"/>
                <w:sz w:val="18"/>
                <w:szCs w:val="18"/>
              </w:rPr>
              <w:t>RCDPE E</w:t>
            </w:r>
            <w:r w:rsidR="007454D7">
              <w:rPr>
                <w:rFonts w:ascii="r_ansi" w:hAnsi="r_ansi" w:cs="r_ansi"/>
                <w:sz w:val="18"/>
                <w:szCs w:val="18"/>
              </w:rPr>
              <w:t xml:space="preserve">FT AUDIT REPORT                              </w:t>
            </w:r>
            <w:proofErr w:type="spellStart"/>
            <w:r w:rsidR="007454D7">
              <w:rPr>
                <w:rFonts w:ascii="r_ansi" w:hAnsi="r_ansi" w:cs="r_ansi"/>
                <w:sz w:val="18"/>
                <w:szCs w:val="18"/>
              </w:rPr>
              <w:t>Syn</w:t>
            </w:r>
            <w:proofErr w:type="spellEnd"/>
            <w:r w:rsidR="007454D7">
              <w:rPr>
                <w:rFonts w:ascii="r_ansi" w:hAnsi="r_ansi" w:cs="r_ansi"/>
                <w:sz w:val="18"/>
                <w:szCs w:val="18"/>
              </w:rPr>
              <w:t>: DUPR</w:t>
            </w:r>
          </w:p>
          <w:p w14:paraId="4BC042D3" w14:textId="6F255315" w:rsidR="00CB05E1" w:rsidRPr="00191E8E" w:rsidRDefault="00CB05E1" w:rsidP="00CB05E1">
            <w:pPr>
              <w:autoSpaceDE w:val="0"/>
              <w:autoSpaceDN w:val="0"/>
              <w:adjustRightInd w:val="0"/>
              <w:rPr>
                <w:rFonts w:ascii="r_ansi" w:hAnsi="r_ansi" w:cs="r_ansi"/>
                <w:sz w:val="18"/>
                <w:szCs w:val="18"/>
              </w:rPr>
            </w:pPr>
            <w:r w:rsidRPr="00191E8E">
              <w:rPr>
                <w:rFonts w:ascii="r_ansi" w:hAnsi="r_ansi" w:cs="r_ansi"/>
                <w:sz w:val="18"/>
                <w:szCs w:val="18"/>
              </w:rPr>
              <w:t xml:space="preserve">RCDPE </w:t>
            </w:r>
            <w:r w:rsidR="007454D7">
              <w:rPr>
                <w:rFonts w:ascii="r_ansi" w:hAnsi="r_ansi" w:cs="r_ansi"/>
                <w:sz w:val="18"/>
                <w:szCs w:val="18"/>
              </w:rPr>
              <w:t xml:space="preserve">EEOB MOVE/COPY/REMOVE RPT                     </w:t>
            </w:r>
            <w:proofErr w:type="spellStart"/>
            <w:r w:rsidR="007454D7">
              <w:rPr>
                <w:rFonts w:ascii="r_ansi" w:hAnsi="r_ansi" w:cs="r_ansi"/>
                <w:sz w:val="18"/>
                <w:szCs w:val="18"/>
              </w:rPr>
              <w:t>Syn</w:t>
            </w:r>
            <w:proofErr w:type="spellEnd"/>
            <w:r w:rsidR="007454D7">
              <w:rPr>
                <w:rFonts w:ascii="r_ansi" w:hAnsi="r_ansi" w:cs="r_ansi"/>
                <w:sz w:val="18"/>
                <w:szCs w:val="18"/>
              </w:rPr>
              <w:t>: MCR</w:t>
            </w:r>
          </w:p>
          <w:p w14:paraId="29D0641B" w14:textId="3D8A62BC" w:rsidR="00CB05E1" w:rsidRPr="00191E8E" w:rsidRDefault="00CB05E1" w:rsidP="00CB05E1">
            <w:pPr>
              <w:autoSpaceDE w:val="0"/>
              <w:autoSpaceDN w:val="0"/>
              <w:adjustRightInd w:val="0"/>
              <w:rPr>
                <w:rFonts w:ascii="r_ansi" w:hAnsi="r_ansi" w:cs="r_ansi"/>
                <w:sz w:val="18"/>
                <w:szCs w:val="18"/>
              </w:rPr>
            </w:pPr>
            <w:r w:rsidRPr="00191E8E">
              <w:rPr>
                <w:rFonts w:ascii="r_ansi" w:hAnsi="r_ansi" w:cs="r_ansi"/>
                <w:sz w:val="18"/>
                <w:szCs w:val="18"/>
              </w:rPr>
              <w:t xml:space="preserve">RCDPE </w:t>
            </w:r>
            <w:r w:rsidR="007454D7">
              <w:rPr>
                <w:rFonts w:ascii="r_ansi" w:hAnsi="r_ansi" w:cs="r_ansi"/>
                <w:sz w:val="18"/>
                <w:szCs w:val="18"/>
              </w:rPr>
              <w:t xml:space="preserve">AUTO-POST REPORT           Display Order: 80  </w:t>
            </w:r>
            <w:proofErr w:type="spellStart"/>
            <w:r w:rsidR="007454D7">
              <w:rPr>
                <w:rFonts w:ascii="r_ansi" w:hAnsi="r_ansi" w:cs="r_ansi"/>
                <w:sz w:val="18"/>
                <w:szCs w:val="18"/>
              </w:rPr>
              <w:t>Syn</w:t>
            </w:r>
            <w:proofErr w:type="spellEnd"/>
            <w:r w:rsidR="007454D7">
              <w:rPr>
                <w:rFonts w:ascii="r_ansi" w:hAnsi="r_ansi" w:cs="r_ansi"/>
                <w:sz w:val="18"/>
                <w:szCs w:val="18"/>
              </w:rPr>
              <w:t>: AP</w:t>
            </w:r>
          </w:p>
          <w:p w14:paraId="3C380CCC" w14:textId="29252CD3" w:rsidR="00CB05E1" w:rsidRPr="00191E8E" w:rsidRDefault="00CB05E1" w:rsidP="00CB05E1">
            <w:pPr>
              <w:autoSpaceDE w:val="0"/>
              <w:autoSpaceDN w:val="0"/>
              <w:adjustRightInd w:val="0"/>
              <w:rPr>
                <w:rFonts w:ascii="r_ansi" w:hAnsi="r_ansi" w:cs="r_ansi"/>
                <w:sz w:val="18"/>
                <w:szCs w:val="18"/>
              </w:rPr>
            </w:pPr>
            <w:r w:rsidRPr="00191E8E">
              <w:rPr>
                <w:rFonts w:ascii="r_ansi" w:hAnsi="r_ansi" w:cs="r_ansi"/>
                <w:sz w:val="18"/>
                <w:szCs w:val="18"/>
              </w:rPr>
              <w:t xml:space="preserve">RCDPE </w:t>
            </w:r>
            <w:r w:rsidR="007454D7">
              <w:rPr>
                <w:rFonts w:ascii="r_ansi" w:hAnsi="r_ansi" w:cs="r_ansi"/>
                <w:sz w:val="18"/>
                <w:szCs w:val="18"/>
              </w:rPr>
              <w:t xml:space="preserve">AUTO-DECREASE REPORT       Display Order: 70  </w:t>
            </w:r>
            <w:proofErr w:type="spellStart"/>
            <w:r w:rsidR="007454D7">
              <w:rPr>
                <w:rFonts w:ascii="r_ansi" w:hAnsi="r_ansi" w:cs="r_ansi"/>
                <w:sz w:val="18"/>
                <w:szCs w:val="18"/>
              </w:rPr>
              <w:t>Syn</w:t>
            </w:r>
            <w:proofErr w:type="spellEnd"/>
            <w:r w:rsidR="007454D7">
              <w:rPr>
                <w:rFonts w:ascii="r_ansi" w:hAnsi="r_ansi" w:cs="r_ansi"/>
                <w:sz w:val="18"/>
                <w:szCs w:val="18"/>
              </w:rPr>
              <w:t>: AD</w:t>
            </w:r>
          </w:p>
          <w:p w14:paraId="4D4FC121" w14:textId="38B66385" w:rsidR="00CB05E1" w:rsidRPr="00191E8E" w:rsidRDefault="00CB05E1" w:rsidP="00CB05E1">
            <w:pPr>
              <w:autoSpaceDE w:val="0"/>
              <w:autoSpaceDN w:val="0"/>
              <w:adjustRightInd w:val="0"/>
              <w:rPr>
                <w:rFonts w:ascii="r_ansi" w:hAnsi="r_ansi" w:cs="r_ansi"/>
                <w:sz w:val="18"/>
                <w:szCs w:val="18"/>
              </w:rPr>
            </w:pPr>
            <w:r w:rsidRPr="00191E8E">
              <w:rPr>
                <w:rFonts w:ascii="r_ansi" w:hAnsi="r_ansi" w:cs="r_ansi"/>
                <w:sz w:val="18"/>
                <w:szCs w:val="18"/>
              </w:rPr>
              <w:t xml:space="preserve">RCDPE </w:t>
            </w:r>
            <w:r w:rsidR="007454D7">
              <w:rPr>
                <w:rFonts w:ascii="r_ansi" w:hAnsi="r_ansi" w:cs="r_ansi"/>
                <w:sz w:val="18"/>
                <w:szCs w:val="18"/>
              </w:rPr>
              <w:t xml:space="preserve">PAYER EXCLUSION REPORT                        </w:t>
            </w:r>
            <w:proofErr w:type="spellStart"/>
            <w:r w:rsidR="007454D7">
              <w:rPr>
                <w:rFonts w:ascii="r_ansi" w:hAnsi="r_ansi" w:cs="r_ansi"/>
                <w:sz w:val="18"/>
                <w:szCs w:val="18"/>
              </w:rPr>
              <w:t>Syn</w:t>
            </w:r>
            <w:proofErr w:type="spellEnd"/>
            <w:r w:rsidR="007454D7">
              <w:rPr>
                <w:rFonts w:ascii="r_ansi" w:hAnsi="r_ansi" w:cs="r_ansi"/>
                <w:sz w:val="18"/>
                <w:szCs w:val="18"/>
              </w:rPr>
              <w:t>: PX</w:t>
            </w:r>
          </w:p>
          <w:p w14:paraId="07B0F2B9" w14:textId="6117B6E8" w:rsidR="00CB05E1" w:rsidRDefault="00CB05E1" w:rsidP="00CB05E1">
            <w:pPr>
              <w:autoSpaceDE w:val="0"/>
              <w:autoSpaceDN w:val="0"/>
              <w:adjustRightInd w:val="0"/>
              <w:rPr>
                <w:rFonts w:ascii="r_ansi" w:hAnsi="r_ansi" w:cs="r_ansi"/>
                <w:sz w:val="18"/>
                <w:szCs w:val="18"/>
              </w:rPr>
            </w:pPr>
            <w:r w:rsidRPr="00191E8E">
              <w:rPr>
                <w:rFonts w:ascii="r_ansi" w:hAnsi="r_ansi" w:cs="r_ansi"/>
                <w:sz w:val="18"/>
                <w:szCs w:val="18"/>
              </w:rPr>
              <w:t xml:space="preserve">RCDPE </w:t>
            </w:r>
            <w:r w:rsidR="007454D7">
              <w:rPr>
                <w:rFonts w:ascii="r_ansi" w:hAnsi="r_ansi" w:cs="r_ansi"/>
                <w:sz w:val="18"/>
                <w:szCs w:val="18"/>
              </w:rPr>
              <w:t xml:space="preserve">CARC/RARC TABLE REPORT                        </w:t>
            </w:r>
            <w:proofErr w:type="spellStart"/>
            <w:r w:rsidR="007454D7">
              <w:rPr>
                <w:rFonts w:ascii="r_ansi" w:hAnsi="r_ansi" w:cs="r_ansi"/>
                <w:sz w:val="18"/>
                <w:szCs w:val="18"/>
              </w:rPr>
              <w:t>Syn</w:t>
            </w:r>
            <w:proofErr w:type="spellEnd"/>
            <w:r w:rsidR="007454D7">
              <w:rPr>
                <w:rFonts w:ascii="r_ansi" w:hAnsi="r_ansi" w:cs="r_ansi"/>
                <w:sz w:val="18"/>
                <w:szCs w:val="18"/>
              </w:rPr>
              <w:t>: TB</w:t>
            </w:r>
          </w:p>
          <w:p w14:paraId="152C9C6D" w14:textId="78938151" w:rsidR="007454D7" w:rsidRDefault="007454D7" w:rsidP="00CB05E1">
            <w:pPr>
              <w:autoSpaceDE w:val="0"/>
              <w:autoSpaceDN w:val="0"/>
              <w:adjustRightInd w:val="0"/>
              <w:rPr>
                <w:rFonts w:ascii="r_ansi" w:hAnsi="r_ansi" w:cs="r_ansi"/>
                <w:sz w:val="18"/>
                <w:szCs w:val="18"/>
              </w:rPr>
            </w:pPr>
            <w:r w:rsidRPr="003D4233">
              <w:rPr>
                <w:rFonts w:ascii="r_ansi" w:hAnsi="r_ansi" w:cs="r_ansi"/>
                <w:sz w:val="18"/>
                <w:szCs w:val="18"/>
              </w:rPr>
              <w:t xml:space="preserve">RCDPE </w:t>
            </w:r>
            <w:r>
              <w:rPr>
                <w:rFonts w:ascii="r_ansi" w:hAnsi="r_ansi" w:cs="r_ansi"/>
                <w:sz w:val="18"/>
                <w:szCs w:val="18"/>
              </w:rPr>
              <w:t xml:space="preserve">CARC/RARC QUICK SEARCH                        </w:t>
            </w:r>
            <w:proofErr w:type="spellStart"/>
            <w:r>
              <w:rPr>
                <w:rFonts w:ascii="r_ansi" w:hAnsi="r_ansi" w:cs="r_ansi"/>
                <w:sz w:val="18"/>
                <w:szCs w:val="18"/>
              </w:rPr>
              <w:t>Syn</w:t>
            </w:r>
            <w:proofErr w:type="spellEnd"/>
            <w:r>
              <w:rPr>
                <w:rFonts w:ascii="r_ansi" w:hAnsi="r_ansi" w:cs="r_ansi"/>
                <w:sz w:val="18"/>
                <w:szCs w:val="18"/>
              </w:rPr>
              <w:t>: QS</w:t>
            </w:r>
          </w:p>
          <w:p w14:paraId="4DD4F5C3" w14:textId="77777777" w:rsidR="007454D7" w:rsidRDefault="007454D7" w:rsidP="00CB05E1">
            <w:pPr>
              <w:autoSpaceDE w:val="0"/>
              <w:autoSpaceDN w:val="0"/>
              <w:adjustRightInd w:val="0"/>
              <w:rPr>
                <w:rFonts w:ascii="r_ansi" w:hAnsi="r_ansi" w:cs="r_ansi"/>
                <w:sz w:val="18"/>
                <w:szCs w:val="18"/>
              </w:rPr>
            </w:pPr>
            <w:r>
              <w:rPr>
                <w:rFonts w:ascii="r_ansi" w:hAnsi="r_ansi" w:cs="r_ansi"/>
                <w:sz w:val="18"/>
                <w:szCs w:val="18"/>
              </w:rPr>
              <w:t xml:space="preserve">RCDPE PROVIDER LVL ADJ REPORT                       </w:t>
            </w:r>
            <w:proofErr w:type="spellStart"/>
            <w:r>
              <w:rPr>
                <w:rFonts w:ascii="r_ansi" w:hAnsi="r_ansi" w:cs="r_ansi"/>
                <w:sz w:val="18"/>
                <w:szCs w:val="18"/>
              </w:rPr>
              <w:t>Syn</w:t>
            </w:r>
            <w:proofErr w:type="spellEnd"/>
            <w:r>
              <w:rPr>
                <w:rFonts w:ascii="r_ansi" w:hAnsi="r_ansi" w:cs="r_ansi"/>
                <w:sz w:val="18"/>
                <w:szCs w:val="18"/>
              </w:rPr>
              <w:t>: PLB</w:t>
            </w:r>
          </w:p>
          <w:p w14:paraId="5ACBADE1" w14:textId="77777777" w:rsidR="007454D7" w:rsidRDefault="007454D7" w:rsidP="00CB05E1">
            <w:pPr>
              <w:autoSpaceDE w:val="0"/>
              <w:autoSpaceDN w:val="0"/>
              <w:adjustRightInd w:val="0"/>
              <w:rPr>
                <w:rFonts w:ascii="r_ansi" w:hAnsi="r_ansi" w:cs="r_ansi"/>
                <w:sz w:val="18"/>
                <w:szCs w:val="18"/>
              </w:rPr>
            </w:pPr>
            <w:r>
              <w:rPr>
                <w:rFonts w:ascii="r_ansi" w:hAnsi="r_ansi" w:cs="r_ansi"/>
                <w:sz w:val="18"/>
                <w:szCs w:val="18"/>
              </w:rPr>
              <w:t xml:space="preserve">RCDPE EFT TRANSACTION AUD REP                       </w:t>
            </w:r>
            <w:proofErr w:type="spellStart"/>
            <w:r>
              <w:rPr>
                <w:rFonts w:ascii="r_ansi" w:hAnsi="r_ansi" w:cs="r_ansi"/>
                <w:sz w:val="18"/>
                <w:szCs w:val="18"/>
              </w:rPr>
              <w:t>Syn</w:t>
            </w:r>
            <w:proofErr w:type="spellEnd"/>
            <w:r>
              <w:rPr>
                <w:rFonts w:ascii="r_ansi" w:hAnsi="r_ansi" w:cs="r_ansi"/>
                <w:sz w:val="18"/>
                <w:szCs w:val="18"/>
              </w:rPr>
              <w:t>: ETA</w:t>
            </w:r>
          </w:p>
          <w:p w14:paraId="209EFCC9" w14:textId="77777777" w:rsidR="007454D7" w:rsidRDefault="007454D7" w:rsidP="00CB05E1">
            <w:pPr>
              <w:autoSpaceDE w:val="0"/>
              <w:autoSpaceDN w:val="0"/>
              <w:adjustRightInd w:val="0"/>
              <w:rPr>
                <w:rFonts w:ascii="r_ansi" w:hAnsi="r_ansi" w:cs="r_ansi"/>
                <w:sz w:val="18"/>
                <w:szCs w:val="18"/>
              </w:rPr>
            </w:pPr>
            <w:r>
              <w:rPr>
                <w:rFonts w:ascii="r_ansi" w:hAnsi="r_ansi" w:cs="r_ansi"/>
                <w:sz w:val="18"/>
                <w:szCs w:val="18"/>
              </w:rPr>
              <w:t xml:space="preserve">RCDPE CARC CODE PAYER REPORT                        </w:t>
            </w:r>
            <w:proofErr w:type="spellStart"/>
            <w:r>
              <w:rPr>
                <w:rFonts w:ascii="r_ansi" w:hAnsi="r_ansi" w:cs="r_ansi"/>
                <w:sz w:val="18"/>
                <w:szCs w:val="18"/>
              </w:rPr>
              <w:t>Syn</w:t>
            </w:r>
            <w:proofErr w:type="spellEnd"/>
            <w:r>
              <w:rPr>
                <w:rFonts w:ascii="r_ansi" w:hAnsi="r_ansi" w:cs="r_ansi"/>
                <w:sz w:val="18"/>
                <w:szCs w:val="18"/>
              </w:rPr>
              <w:t>: CR</w:t>
            </w:r>
          </w:p>
          <w:p w14:paraId="566C37CA" w14:textId="578EB642" w:rsidR="007454D7" w:rsidRDefault="007454D7" w:rsidP="00CB05E1">
            <w:pPr>
              <w:autoSpaceDE w:val="0"/>
              <w:autoSpaceDN w:val="0"/>
              <w:adjustRightInd w:val="0"/>
              <w:rPr>
                <w:rFonts w:ascii="r_ansi" w:hAnsi="r_ansi" w:cs="r_ansi"/>
                <w:sz w:val="18"/>
                <w:szCs w:val="18"/>
              </w:rPr>
            </w:pPr>
            <w:r>
              <w:rPr>
                <w:rFonts w:ascii="r_ansi" w:hAnsi="r_ansi" w:cs="r_ansi"/>
                <w:sz w:val="18"/>
                <w:szCs w:val="18"/>
              </w:rPr>
              <w:t xml:space="preserve">RCDPE ERA STATUS CHNG AUD REP                       </w:t>
            </w:r>
            <w:proofErr w:type="spellStart"/>
            <w:r>
              <w:rPr>
                <w:rFonts w:ascii="r_ansi" w:hAnsi="r_ansi" w:cs="r_ansi"/>
                <w:sz w:val="18"/>
                <w:szCs w:val="18"/>
              </w:rPr>
              <w:t>Syn</w:t>
            </w:r>
            <w:proofErr w:type="spellEnd"/>
            <w:r>
              <w:rPr>
                <w:rFonts w:ascii="r_ansi" w:hAnsi="r_ansi" w:cs="r_ansi"/>
                <w:sz w:val="18"/>
                <w:szCs w:val="18"/>
              </w:rPr>
              <w:t>:</w:t>
            </w:r>
            <w:r w:rsidR="00651D36">
              <w:rPr>
                <w:rFonts w:ascii="r_ansi" w:hAnsi="r_ansi" w:cs="r_ansi"/>
                <w:sz w:val="18"/>
                <w:szCs w:val="18"/>
              </w:rPr>
              <w:t xml:space="preserve"> ESC</w:t>
            </w:r>
          </w:p>
          <w:p w14:paraId="5EC3C347" w14:textId="77777777" w:rsidR="00651D36" w:rsidRDefault="00651D36" w:rsidP="00CB05E1">
            <w:pPr>
              <w:autoSpaceDE w:val="0"/>
              <w:autoSpaceDN w:val="0"/>
              <w:adjustRightInd w:val="0"/>
              <w:rPr>
                <w:rFonts w:ascii="r_ansi" w:hAnsi="r_ansi" w:cs="r_ansi"/>
                <w:sz w:val="18"/>
                <w:szCs w:val="18"/>
              </w:rPr>
            </w:pPr>
            <w:r>
              <w:rPr>
                <w:rFonts w:ascii="r_ansi" w:hAnsi="r_ansi" w:cs="r_ansi"/>
                <w:sz w:val="18"/>
                <w:szCs w:val="18"/>
              </w:rPr>
              <w:t xml:space="preserve">RCDPE UNAPPLIED EFT DEP REPORT   Display Order 50   </w:t>
            </w:r>
            <w:proofErr w:type="spellStart"/>
            <w:r>
              <w:rPr>
                <w:rFonts w:ascii="r_ansi" w:hAnsi="r_ansi" w:cs="r_ansi"/>
                <w:sz w:val="18"/>
                <w:szCs w:val="18"/>
              </w:rPr>
              <w:t>Syn</w:t>
            </w:r>
            <w:proofErr w:type="spellEnd"/>
            <w:r>
              <w:rPr>
                <w:rFonts w:ascii="r_ansi" w:hAnsi="r_ansi" w:cs="r_ansi"/>
                <w:sz w:val="18"/>
                <w:szCs w:val="18"/>
              </w:rPr>
              <w:t>: UN</w:t>
            </w:r>
          </w:p>
          <w:p w14:paraId="5ADB1D0A" w14:textId="560E171D" w:rsidR="00651D36" w:rsidRPr="00191E8E" w:rsidRDefault="00651D36" w:rsidP="00CB05E1">
            <w:pPr>
              <w:autoSpaceDE w:val="0"/>
              <w:autoSpaceDN w:val="0"/>
              <w:adjustRightInd w:val="0"/>
              <w:rPr>
                <w:rFonts w:ascii="r_ansi" w:hAnsi="r_ansi" w:cs="r_ansi"/>
                <w:sz w:val="18"/>
                <w:szCs w:val="18"/>
              </w:rPr>
            </w:pPr>
            <w:r>
              <w:rPr>
                <w:rFonts w:ascii="r_ansi" w:hAnsi="r_ansi" w:cs="r_ansi"/>
                <w:sz w:val="18"/>
                <w:szCs w:val="18"/>
              </w:rPr>
              <w:t xml:space="preserve">RCDPE AUTO-POST RECEIPT REPORT   Display Order 90   </w:t>
            </w:r>
            <w:proofErr w:type="spellStart"/>
            <w:r>
              <w:rPr>
                <w:rFonts w:ascii="r_ansi" w:hAnsi="r_ansi" w:cs="r_ansi"/>
                <w:sz w:val="18"/>
                <w:szCs w:val="18"/>
              </w:rPr>
              <w:t>Syn</w:t>
            </w:r>
            <w:proofErr w:type="spellEnd"/>
            <w:r>
              <w:rPr>
                <w:rFonts w:ascii="r_ansi" w:hAnsi="r_ansi" w:cs="r_ansi"/>
                <w:sz w:val="18"/>
                <w:szCs w:val="18"/>
              </w:rPr>
              <w:t>: APR</w:t>
            </w:r>
          </w:p>
          <w:p w14:paraId="615B1654" w14:textId="65D0BF7D" w:rsidR="009D05AA" w:rsidRPr="00191E8E" w:rsidRDefault="009D05AA" w:rsidP="00CB05E1">
            <w:pPr>
              <w:autoSpaceDE w:val="0"/>
              <w:autoSpaceDN w:val="0"/>
              <w:adjustRightInd w:val="0"/>
              <w:rPr>
                <w:rFonts w:ascii="r_ansi" w:hAnsi="r_ansi" w:cs="r_ansi"/>
                <w:b/>
                <w:sz w:val="18"/>
                <w:szCs w:val="18"/>
              </w:rPr>
            </w:pPr>
            <w:r w:rsidRPr="00191E8E">
              <w:rPr>
                <w:rFonts w:ascii="r_ansi" w:hAnsi="r_ansi" w:cs="r_ansi"/>
                <w:b/>
                <w:sz w:val="18"/>
                <w:szCs w:val="18"/>
                <w:highlight w:val="yellow"/>
              </w:rPr>
              <w:t>RCDPE PAYER PHARM/TRICARE EDIT   Display Order:</w:t>
            </w:r>
            <w:r w:rsidR="00651D36" w:rsidRPr="00191E8E">
              <w:rPr>
                <w:rFonts w:ascii="r_ansi" w:hAnsi="r_ansi" w:cs="r_ansi"/>
                <w:b/>
                <w:sz w:val="18"/>
                <w:szCs w:val="18"/>
                <w:highlight w:val="yellow"/>
              </w:rPr>
              <w:t xml:space="preserve">100  </w:t>
            </w:r>
            <w:proofErr w:type="spellStart"/>
            <w:r w:rsidR="00651D36" w:rsidRPr="00191E8E">
              <w:rPr>
                <w:rFonts w:ascii="r_ansi" w:hAnsi="r_ansi" w:cs="r_ansi"/>
                <w:b/>
                <w:sz w:val="18"/>
                <w:szCs w:val="18"/>
                <w:highlight w:val="yellow"/>
              </w:rPr>
              <w:t>Syn</w:t>
            </w:r>
            <w:proofErr w:type="spellEnd"/>
            <w:r w:rsidR="00651D36" w:rsidRPr="00191E8E">
              <w:rPr>
                <w:rFonts w:ascii="r_ansi" w:hAnsi="r_ansi" w:cs="r_ansi"/>
                <w:b/>
                <w:sz w:val="18"/>
                <w:szCs w:val="18"/>
                <w:highlight w:val="yellow"/>
              </w:rPr>
              <w:t>: IDTP</w:t>
            </w:r>
          </w:p>
          <w:p w14:paraId="000B6826" w14:textId="1C012D2C" w:rsidR="00CB05E1" w:rsidRPr="00191E8E" w:rsidRDefault="00CB05E1" w:rsidP="00101294">
            <w:pPr>
              <w:pStyle w:val="TableText"/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B05E1" w14:paraId="53DAF8F8" w14:textId="77777777" w:rsidTr="00101294">
        <w:trPr>
          <w:cantSplit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7BB79E" w14:textId="22F5F282" w:rsidR="00CB05E1" w:rsidRDefault="00CB05E1" w:rsidP="00101294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Data Passing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6400B74" w14:textId="77777777" w:rsidR="00CB05E1" w:rsidRDefault="00CB05E1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Input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2043FED" w14:textId="77777777" w:rsidR="00CB05E1" w:rsidRDefault="00CB05E1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Output</w:t>
            </w:r>
          </w:p>
        </w:tc>
        <w:tc>
          <w:tcPr>
            <w:tcW w:w="5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8153852" w14:textId="77777777" w:rsidR="00CB05E1" w:rsidRDefault="00CB05E1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Both</w:t>
            </w:r>
          </w:p>
        </w:tc>
        <w:tc>
          <w:tcPr>
            <w:tcW w:w="10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11E77BC" w14:textId="77777777" w:rsidR="00CB05E1" w:rsidRDefault="00CB05E1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Global Reference</w:t>
            </w:r>
          </w:p>
        </w:tc>
        <w:tc>
          <w:tcPr>
            <w:tcW w:w="1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E427E3" w14:textId="77777777" w:rsidR="00CB05E1" w:rsidRDefault="00CB05E1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Local Reference</w:t>
            </w:r>
          </w:p>
        </w:tc>
      </w:tr>
      <w:tr w:rsidR="00CB05E1" w14:paraId="1D070DEC" w14:textId="77777777" w:rsidTr="00101294">
        <w:trPr>
          <w:cantSplit/>
          <w:trHeight w:val="449"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8E2334" w14:textId="77777777" w:rsidR="00CB05E1" w:rsidRDefault="00CB05E1" w:rsidP="00101294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Menu Text Description</w:t>
            </w:r>
          </w:p>
        </w:tc>
        <w:tc>
          <w:tcPr>
            <w:tcW w:w="374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944F3" w14:textId="77777777" w:rsidR="00CB05E1" w:rsidRDefault="00CB05E1" w:rsidP="00101294">
            <w:pPr>
              <w:pStyle w:val="TableText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Theme="minorHAnsi" w:hAnsiTheme="minorHAnsi"/>
              </w:rPr>
              <w:t>Manually Transmit DM Extract</w:t>
            </w:r>
          </w:p>
        </w:tc>
      </w:tr>
      <w:tr w:rsidR="00CB05E1" w14:paraId="741295EF" w14:textId="77777777" w:rsidTr="00101294">
        <w:trPr>
          <w:cantSplit/>
          <w:trHeight w:val="330"/>
        </w:trPr>
        <w:tc>
          <w:tcPr>
            <w:tcW w:w="1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2ADE316" w14:textId="77777777" w:rsidR="00CB05E1" w:rsidRDefault="00CB05E1" w:rsidP="00101294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Option Type</w:t>
            </w:r>
          </w:p>
        </w:tc>
        <w:tc>
          <w:tcPr>
            <w:tcW w:w="57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53EDA05A" w14:textId="77777777" w:rsidR="00CB05E1" w:rsidRDefault="00CB05E1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Edit</w:t>
            </w:r>
          </w:p>
        </w:tc>
        <w:tc>
          <w:tcPr>
            <w:tcW w:w="96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E2D82F9" w14:textId="77777777" w:rsidR="00CB05E1" w:rsidRDefault="00CB05E1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Print</w:t>
            </w:r>
          </w:p>
        </w:tc>
        <w:tc>
          <w:tcPr>
            <w:tcW w:w="57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30661FA" w14:textId="53927153" w:rsidR="00CB05E1" w:rsidRDefault="009D05AA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="00CB05E1">
              <w:rPr>
                <w:rFonts w:ascii="Garamond" w:hAnsi="Garamond"/>
              </w:rPr>
              <w:t xml:space="preserve"> Menu</w:t>
            </w:r>
          </w:p>
        </w:tc>
        <w:tc>
          <w:tcPr>
            <w:tcW w:w="163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76E96D4A" w14:textId="77777777" w:rsidR="00CB05E1" w:rsidRDefault="00CB05E1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Inquire</w:t>
            </w:r>
          </w:p>
        </w:tc>
      </w:tr>
      <w:tr w:rsidR="00CB05E1" w14:paraId="004981AD" w14:textId="77777777" w:rsidTr="00101294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EDAF4" w14:textId="77777777" w:rsidR="00CB05E1" w:rsidRDefault="00CB05E1" w:rsidP="00101294">
            <w:pPr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57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CF2701F" w14:textId="77777777" w:rsidR="00CB05E1" w:rsidRDefault="00CB05E1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Action</w:t>
            </w:r>
          </w:p>
        </w:tc>
        <w:tc>
          <w:tcPr>
            <w:tcW w:w="96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BC438EB" w14:textId="45B46377" w:rsidR="00CB05E1" w:rsidRDefault="009D05AA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="00CB05E1">
              <w:rPr>
                <w:rFonts w:ascii="Garamond" w:hAnsi="Garamond"/>
              </w:rPr>
              <w:t xml:space="preserve"> Run Routine</w:t>
            </w:r>
          </w:p>
        </w:tc>
        <w:tc>
          <w:tcPr>
            <w:tcW w:w="57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1C8592C" w14:textId="77777777" w:rsidR="00CB05E1" w:rsidRDefault="00CB05E1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Other</w:t>
            </w:r>
          </w:p>
        </w:tc>
        <w:tc>
          <w:tcPr>
            <w:tcW w:w="1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11E9F7" w14:textId="77777777" w:rsidR="00CB05E1" w:rsidRDefault="00CB05E1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</w:p>
        </w:tc>
      </w:tr>
      <w:tr w:rsidR="00CB05E1" w14:paraId="14612468" w14:textId="77777777" w:rsidTr="00101294">
        <w:trPr>
          <w:cantSplit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006E44" w14:textId="77777777" w:rsidR="00CB05E1" w:rsidRDefault="00CB05E1" w:rsidP="00101294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Associated Routine</w:t>
            </w:r>
          </w:p>
        </w:tc>
        <w:tc>
          <w:tcPr>
            <w:tcW w:w="374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2E4D1" w14:textId="0119CE62" w:rsidR="00CB05E1" w:rsidRDefault="00CB05E1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</w:p>
        </w:tc>
      </w:tr>
      <w:tr w:rsidR="00CB05E1" w14:paraId="2E2E1CE5" w14:textId="77777777" w:rsidTr="00101294"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BE74A2" w14:textId="77777777" w:rsidR="00CB05E1" w:rsidRDefault="00CB05E1" w:rsidP="00101294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Option Definition</w:t>
            </w:r>
          </w:p>
        </w:tc>
        <w:tc>
          <w:tcPr>
            <w:tcW w:w="374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D564D" w14:textId="77777777" w:rsidR="00CB05E1" w:rsidRDefault="00CB05E1" w:rsidP="00101294">
            <w:pPr>
              <w:pStyle w:val="TableText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14:paraId="4F348DBB" w14:textId="77777777" w:rsidR="00CB05E1" w:rsidRDefault="00CB05E1" w:rsidP="00101294">
            <w:pPr>
              <w:pStyle w:val="TableText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559CAE64" w14:textId="77777777" w:rsidR="00CB05E1" w:rsidRDefault="00CB05E1" w:rsidP="004E7210">
      <w:pPr>
        <w:pStyle w:val="BodyText"/>
        <w:rPr>
          <w:rFonts w:eastAsiaTheme="minorHAnsi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1172"/>
        <w:gridCol w:w="1262"/>
        <w:gridCol w:w="1082"/>
        <w:gridCol w:w="3156"/>
      </w:tblGrid>
      <w:tr w:rsidR="009D05AA" w:rsidRPr="00D54506" w14:paraId="7A1A6280" w14:textId="77777777" w:rsidTr="00032FAF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52304B85" w14:textId="291443CE" w:rsidR="009D05AA" w:rsidRPr="00D54506" w:rsidRDefault="009D05AA" w:rsidP="00032FAF">
            <w:pPr>
              <w:pStyle w:val="TableHeading"/>
            </w:pPr>
            <w:r>
              <w:t>Security Keys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21CE1578" w14:textId="77777777" w:rsidR="009D05AA" w:rsidRPr="00D54506" w:rsidRDefault="009D05AA" w:rsidP="00032FAF">
            <w:pPr>
              <w:pStyle w:val="TableHeading"/>
            </w:pPr>
            <w:r w:rsidRPr="00D54506">
              <w:t>Activities</w:t>
            </w:r>
          </w:p>
        </w:tc>
      </w:tr>
      <w:tr w:rsidR="009D05AA" w:rsidRPr="00D54506" w14:paraId="4969EDD5" w14:textId="77777777" w:rsidTr="00032FAF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6141B465" w14:textId="38B6D9B2" w:rsidR="009D05AA" w:rsidRPr="00D54506" w:rsidRDefault="009D05AA" w:rsidP="00032FAF">
            <w:pPr>
              <w:pStyle w:val="TableText"/>
              <w:rPr>
                <w:b/>
              </w:rPr>
            </w:pPr>
            <w:r>
              <w:rPr>
                <w:b/>
              </w:rPr>
              <w:t>Key</w:t>
            </w:r>
            <w:r w:rsidRPr="00D54506">
              <w:rPr>
                <w:b/>
              </w:rPr>
              <w:t xml:space="preserve"> Name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</w:tcPr>
          <w:p w14:paraId="30B2761C" w14:textId="26B21ECC" w:rsidR="009D05AA" w:rsidRPr="00AF1EA3" w:rsidRDefault="009D05AA" w:rsidP="00032FAF">
            <w:pPr>
              <w:pStyle w:val="TableTex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RCDPE PAYER </w:t>
            </w:r>
            <w:r w:rsidR="006273FB">
              <w:rPr>
                <w:rFonts w:ascii="Times New Roman" w:hAnsi="Times New Roman" w:cs="Times New Roman"/>
              </w:rPr>
              <w:t>PHARM/TRICARE ADD/EDIT</w:t>
            </w:r>
          </w:p>
        </w:tc>
      </w:tr>
      <w:tr w:rsidR="009D05AA" w:rsidRPr="00D54506" w14:paraId="61FE9A6A" w14:textId="77777777" w:rsidTr="00032FAF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FD5E02A" w14:textId="77777777" w:rsidR="009D05AA" w:rsidRPr="00D54506" w:rsidRDefault="009D05AA" w:rsidP="00032FAF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tcBorders>
              <w:right w:val="nil"/>
            </w:tcBorders>
          </w:tcPr>
          <w:p w14:paraId="4B0598A7" w14:textId="77777777" w:rsidR="009D05AA" w:rsidRPr="00D54506" w:rsidRDefault="009D05AA" w:rsidP="00032FAF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30BE2000" w14:textId="77777777" w:rsidR="009D05AA" w:rsidRPr="00D54506" w:rsidRDefault="009D05AA" w:rsidP="00032FAF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08DE77F8" w14:textId="77777777" w:rsidR="009D05AA" w:rsidRPr="00D54506" w:rsidRDefault="009D05AA" w:rsidP="00032FAF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tcBorders>
              <w:left w:val="nil"/>
            </w:tcBorders>
          </w:tcPr>
          <w:p w14:paraId="59AD2202" w14:textId="77777777" w:rsidR="009D05AA" w:rsidRPr="00D54506" w:rsidRDefault="009D05AA" w:rsidP="00032FAF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9D05AA" w:rsidRPr="00D54506" w14:paraId="49F21C89" w14:textId="77777777" w:rsidTr="00032FAF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F76BFBA" w14:textId="77777777" w:rsidR="009D05AA" w:rsidRPr="00D54506" w:rsidRDefault="009D05AA" w:rsidP="00032FAF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4"/>
          </w:tcPr>
          <w:p w14:paraId="09A64001" w14:textId="77777777" w:rsidR="009D05AA" w:rsidRPr="00D54506" w:rsidRDefault="009D05AA" w:rsidP="00032FAF">
            <w:pPr>
              <w:pStyle w:val="TableText"/>
              <w:rPr>
                <w:rFonts w:ascii="Garamond" w:hAnsi="Garamond"/>
                <w:iCs/>
              </w:rPr>
            </w:pPr>
          </w:p>
        </w:tc>
      </w:tr>
    </w:tbl>
    <w:p w14:paraId="2DF50836" w14:textId="77777777" w:rsidR="00F363EE" w:rsidRDefault="00F363EE" w:rsidP="004E7210">
      <w:pPr>
        <w:pStyle w:val="BodyText"/>
        <w:rPr>
          <w:rFonts w:eastAsiaTheme="minorHAnsi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1172"/>
        <w:gridCol w:w="1262"/>
        <w:gridCol w:w="1082"/>
        <w:gridCol w:w="3156"/>
      </w:tblGrid>
      <w:tr w:rsidR="004E7210" w:rsidRPr="00D54506" w14:paraId="1C2340D6" w14:textId="77777777" w:rsidTr="00BA48C2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62CE9A21" w14:textId="77777777" w:rsidR="004E7210" w:rsidRPr="00D54506" w:rsidRDefault="004E7210" w:rsidP="00BA48C2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2AFBE23E" w14:textId="77777777" w:rsidR="004E7210" w:rsidRPr="00D54506" w:rsidRDefault="004E7210" w:rsidP="00BA48C2">
            <w:pPr>
              <w:pStyle w:val="TableHeading"/>
            </w:pPr>
            <w:r w:rsidRPr="00D54506">
              <w:t>Activities</w:t>
            </w:r>
          </w:p>
        </w:tc>
      </w:tr>
      <w:tr w:rsidR="004E7210" w:rsidRPr="00D54506" w14:paraId="1B13721C" w14:textId="77777777" w:rsidTr="00BA48C2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0F7B2331" w14:textId="77777777" w:rsidR="004E7210" w:rsidRPr="00D54506" w:rsidRDefault="004E7210" w:rsidP="00BA48C2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Routine Name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</w:tcPr>
          <w:p w14:paraId="0201D34A" w14:textId="1E7DD88E" w:rsidR="004E7210" w:rsidRPr="00AF1EA3" w:rsidRDefault="00E34997" w:rsidP="00BA48C2">
            <w:pPr>
              <w:pStyle w:val="TableTex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RCDPEP</w:t>
            </w:r>
          </w:p>
        </w:tc>
      </w:tr>
      <w:tr w:rsidR="004E7210" w:rsidRPr="00D54506" w14:paraId="1351A20F" w14:textId="77777777" w:rsidTr="00BA48C2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540D66CD" w14:textId="77777777" w:rsidR="004E7210" w:rsidRPr="00D54506" w:rsidRDefault="004E7210" w:rsidP="00BA48C2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tcBorders>
              <w:right w:val="nil"/>
            </w:tcBorders>
          </w:tcPr>
          <w:p w14:paraId="212DB405" w14:textId="488003DF" w:rsidR="004E7210" w:rsidRPr="00D54506" w:rsidRDefault="00E34997" w:rsidP="00BA48C2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3"/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bookmarkEnd w:id="1"/>
            <w:r w:rsidR="004E7210"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715FECB8" w14:textId="46749646" w:rsidR="004E7210" w:rsidRPr="00D54506" w:rsidRDefault="00E34997" w:rsidP="00BA48C2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="004E7210"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080944EF" w14:textId="77777777" w:rsidR="004E7210" w:rsidRPr="00D54506" w:rsidRDefault="004E7210" w:rsidP="00BA48C2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tcBorders>
              <w:left w:val="nil"/>
            </w:tcBorders>
          </w:tcPr>
          <w:p w14:paraId="66A6427D" w14:textId="77777777" w:rsidR="004E7210" w:rsidRPr="00D54506" w:rsidRDefault="004E7210" w:rsidP="00BA48C2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4E7210" w:rsidRPr="00D54506" w14:paraId="3C41AABF" w14:textId="77777777" w:rsidTr="00BA48C2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3DC2DB76" w14:textId="77777777" w:rsidR="004E7210" w:rsidRPr="00D54506" w:rsidRDefault="004E7210" w:rsidP="00BA48C2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4"/>
          </w:tcPr>
          <w:p w14:paraId="776A18AD" w14:textId="77777777" w:rsidR="004E7210" w:rsidRPr="00D54506" w:rsidRDefault="004E7210" w:rsidP="00BA48C2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4E7210" w:rsidRPr="00D54506" w14:paraId="6C7DD0C8" w14:textId="77777777" w:rsidTr="00BA48C2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3E402BA4" w14:textId="77777777" w:rsidR="004E7210" w:rsidRPr="00D54506" w:rsidRDefault="004E7210" w:rsidP="00BA48C2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4"/>
            <w:tcBorders>
              <w:bottom w:val="single" w:sz="4" w:space="0" w:color="auto"/>
            </w:tcBorders>
          </w:tcPr>
          <w:p w14:paraId="52A70529" w14:textId="6A6EB84A" w:rsidR="004E7210" w:rsidRPr="00D54506" w:rsidRDefault="0076173B" w:rsidP="00BA48C2">
            <w:pPr>
              <w:pStyle w:val="TableText"/>
              <w:rPr>
                <w:rFonts w:ascii="Garamond" w:hAnsi="Garamond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RCDPE PAYER PHARM/TRICARE ADD/EDIT</w:t>
            </w:r>
          </w:p>
        </w:tc>
      </w:tr>
    </w:tbl>
    <w:p w14:paraId="60ECFC0A" w14:textId="3D4B0B96" w:rsidR="00D621B7" w:rsidRDefault="00D621B7" w:rsidP="004E7210"/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4E7210" w:rsidRPr="00D54506" w14:paraId="15C2FED2" w14:textId="77777777" w:rsidTr="00BA48C2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18183DF5" w14:textId="77777777" w:rsidR="004E7210" w:rsidRPr="00D54506" w:rsidRDefault="004E7210" w:rsidP="00BA48C2">
            <w:pPr>
              <w:pStyle w:val="TableHeading"/>
            </w:pPr>
            <w:r w:rsidRPr="00D54506">
              <w:lastRenderedPageBreak/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750D8D1C" w14:textId="77777777" w:rsidR="004E7210" w:rsidRPr="00D54506" w:rsidRDefault="004E7210" w:rsidP="00BA48C2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23EB525A" w14:textId="77777777" w:rsidR="004E7210" w:rsidRPr="00D54506" w:rsidRDefault="004E7210" w:rsidP="00BA48C2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4E7210" w:rsidRPr="00D54506" w14:paraId="2B53BD8F" w14:textId="77777777" w:rsidTr="00BA48C2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4B673A3" w14:textId="77777777" w:rsidR="004E7210" w:rsidRPr="00D54506" w:rsidRDefault="004E7210" w:rsidP="00BA48C2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0B378E5D" w14:textId="7ECF82DE" w:rsidR="004E7210" w:rsidRPr="009E6A28" w:rsidRDefault="00D065BE" w:rsidP="00BA48C2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N/A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6D5D31FE" w14:textId="49AC391D" w:rsidR="004E7210" w:rsidRPr="006D1880" w:rsidRDefault="00DB1C81" w:rsidP="00BA48C2">
            <w:pPr>
              <w:autoSpaceDE w:val="0"/>
              <w:autoSpaceDN w:val="0"/>
              <w:adjustRightInd w:val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None</w:t>
            </w:r>
          </w:p>
        </w:tc>
      </w:tr>
    </w:tbl>
    <w:p w14:paraId="469BDA29" w14:textId="2FF4037D" w:rsidR="004E7210" w:rsidRDefault="004E7210" w:rsidP="004E7210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DB1C81" w:rsidRPr="009B3C81" w14:paraId="576F4075" w14:textId="77777777" w:rsidTr="00850952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F5CFE" w14:textId="13F206E1" w:rsidR="00DB1C81" w:rsidRPr="009B3C81" w:rsidRDefault="00DB1C81" w:rsidP="00850952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Current</w:t>
            </w:r>
            <w:r w:rsidRPr="009B3C81">
              <w:rPr>
                <w:rFonts w:ascii="Arial" w:hAnsi="Arial" w:cs="Arial"/>
                <w:b/>
                <w:bCs/>
                <w:sz w:val="24"/>
              </w:rPr>
              <w:t xml:space="preserve"> Logic</w:t>
            </w:r>
          </w:p>
        </w:tc>
      </w:tr>
      <w:tr w:rsidR="00DB1C81" w:rsidRPr="009B3C81" w14:paraId="734B0753" w14:textId="77777777" w:rsidTr="00850952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A71C2" w14:textId="1717FB03" w:rsidR="00DB1C81" w:rsidRPr="003648F9" w:rsidRDefault="00DB1C81" w:rsidP="00DB1C81">
            <w:pPr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N/A</w:t>
            </w:r>
          </w:p>
        </w:tc>
      </w:tr>
    </w:tbl>
    <w:p w14:paraId="10E44DAF" w14:textId="77777777" w:rsidR="00DB1C81" w:rsidRDefault="00DB1C81" w:rsidP="004E7210"/>
    <w:p w14:paraId="531DD8B4" w14:textId="77777777" w:rsidR="00DB1C81" w:rsidRDefault="00DB1C81" w:rsidP="004E7210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4E7210" w:rsidRPr="009B3C81" w14:paraId="68AED27E" w14:textId="77777777" w:rsidTr="00BA48C2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0D2E1C" w14:textId="144F1D1E" w:rsidR="004E7210" w:rsidRPr="009B3C81" w:rsidRDefault="00DB1C81" w:rsidP="00BA48C2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Modified</w:t>
            </w:r>
            <w:r w:rsidR="004E7210" w:rsidRPr="009B3C81">
              <w:rPr>
                <w:rFonts w:ascii="Arial" w:hAnsi="Arial" w:cs="Arial"/>
                <w:b/>
                <w:bCs/>
                <w:sz w:val="24"/>
              </w:rPr>
              <w:t xml:space="preserve"> Logic</w:t>
            </w:r>
          </w:p>
        </w:tc>
      </w:tr>
      <w:tr w:rsidR="004E7210" w:rsidRPr="009B3C81" w14:paraId="2007182D" w14:textId="77777777" w:rsidTr="00BA48C2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E2250" w14:textId="2EE38A51" w:rsidR="004E7210" w:rsidRPr="00191E8E" w:rsidRDefault="001C1BF8" w:rsidP="00230274">
            <w:pPr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RCDPEP ;EDE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/CJE - FLAG PAYERS AS PHARMACY/TRICARE ; 19-APR-2017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;;4.5;Accounts Receivable;;;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;Per VA Directive 6402, this routine should not be modified.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EN(FILTER,DATEFILT) ; -- main entry point for RCDPE PAYER FLAGS template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FILTER - A=All payers, P=Pharmacy payers, T=Tricare payers,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M=Medical (Neither Pharmacy nor Tricare)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DATEFILT - Additional Filter by Date. Has 3 pieces by '^'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Piece 1 - 1=Filter by date, 0=Don't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Piece 2 - START - First DATE ADDED to include(FM format)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Piece 3 - END - Last DATE ADDED to include (FM format)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'$D(DATEFILT) S DATEFILT=$$GETDATE()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DATEFILT=-1 Q 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'$D(FILTER) S FILTER=$$GETFILT()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FILTER=-1 Q 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EN^VALM("RCDPE PAYER FLAGS")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GETDATE() ; Ask if the user wants to filter by date. If so prompt for start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         ; and end dates.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None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</w:t>
            </w:r>
            <w:r w:rsidR="00904D49">
              <w:rPr>
                <w:rFonts w:ascii="r_ansi" w:hAnsi="r_ansi"/>
                <w:b/>
                <w:sz w:val="18"/>
                <w:szCs w:val="18"/>
                <w:highlight w:val="yellow"/>
              </w:rPr>
              <w:t>Returns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: Return value=date filter parameters delimiter by '^'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Piece 1 - 1=Filter by date, 0=Don't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Piece 2 - START - First DATE ADDED to include(FM format)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Piece 3 - END - Last DATE ADDED to include (FM format)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DIR,DIROUT,DIRUT,DTOUT,DUOUT,FD1,FD2,FILTER,OLDDATE,OD1,OD2,RETURN,X,XX,Y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FULL^VALM1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VALMBCK="R"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RETURN="0"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XX=$P($P($G(XQORNOD(0)),"^",4),"=",2) ; User selection with action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FD1=$P(XX,";",2),FD2=$P(XX,";",3)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See if user selection is valid (must be T + or - N days)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AUTODATE=0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FD1=$$PARSED(FD1)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FD2=$$PARSED(FD2)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FD1,FD2 Q 1_"^"_FD1_"^"_FD2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OLDDATE=$G(DATEFILT,0)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OD1=$P(OLDDATE,"^",2),OD2=$P(OLDDATE,"^",3)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DIR(0)="YA"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S DIR("A")="Filter by Date Added? 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DIR(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"B")=$S(OLDDATE:"YES",1:"NO")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DIR("?",1)="Enter 'Y' or 'Yes' to filter the list by DATE ADDED"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DIR("?")="Enter 'N' or 'No' if you do not wish to filter the list by date"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^DIR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$D(DIRUT) Q -1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Y=0 Q 0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RETURN=1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Prompt for start and end date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K DIR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DIR(0)="DA^" 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DIR("A")="Filter start date: 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set default to existing filter start date if it is set.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OD1'="" S DIR("B")=$$FMTE^XLFDT(OD1,"2DZ")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^DIR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$D(DIRUT) Q -1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(FD1,$P(RETURN,"^",2))=Y 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K DIR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DIR(0)="DA^"_FD1_":"_DT 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DIR("A")="Filter end date ("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DIR("A")=DIR("A")_$$FMTE^XLFDT(FD1,"2DZ")_"-"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DIR("A")=DIR("A")_$$FMTE^XLFDT(DT,"2DZ")_"): 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Set default to existing filter end date if it is valid.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(it must follow the selected start date). Otherwise default to today.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OD2'="",OD2'&lt;FD1 S DIR("B")=$$FMTE^XLFDT(OD2,"2DZ")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'$D(DIR("B")) S DIR("B")="T"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^DIR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$D(DIRUT) Q -1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(FD2,$P(RETURN,"^",3))=Y 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RETURN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GETFILT() ; Get filter on payer type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None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</w:t>
            </w:r>
            <w:r w:rsidR="00904D49">
              <w:rPr>
                <w:rFonts w:ascii="r_ansi" w:hAnsi="r_ansi"/>
                <w:b/>
                <w:sz w:val="18"/>
                <w:szCs w:val="18"/>
                <w:highlight w:val="yellow"/>
              </w:rPr>
              <w:t>Returns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: return value is filter type.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A=All payers, P=Pharmacy payers, T=Tricare payers,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M=Medical (Neither Pharmacy nor Tricare)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DIR,DIROUT,DIRUT,DTOUT,DUOUT,FILTER,X,XX,Y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Check for value specified on protocol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XX=$P($P($G(XQORNOD(0)),"^",4),"=",2) ; User selection with action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XX=$E(XX)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XX'="","APTM"[XX Q XX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DIR(0)="</w:t>
            </w:r>
            <w:proofErr w:type="spell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SA^A:All;P:Pharmacy</w:t>
            </w:r>
            <w:proofErr w:type="spell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only;T:Tricare</w:t>
            </w:r>
            <w:proofErr w:type="spell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only;M:Medical</w:t>
            </w:r>
            <w:proofErr w:type="spell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DIR("A")="Select payers to show: " 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DIR("B")="A"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DIR("?",1)="Select the type of filter to determine what payers will"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DIR("?",2)="be displayed as follows:"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DIR("?",3)=" A - All payers including those with and without a flag"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DIR("?",4)=" P - Only payers flagged for Pharmacy"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DIR("?",5)=" T - Only payers flagged for Tricare"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DIR("?")=" M - Payers NOT flagged for Pharmacy or Tricare"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S 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DIR(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"??")="RCDPE PAYER FLAGS FILTER"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^DIR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I $D(DIRUT) Q -1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Y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HDR ; EP - header code for RCDPE PAYER FLAGS template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Variables FILTER and DATEFILT are assumed to exist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Output: </w:t>
            </w:r>
            <w:proofErr w:type="spell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template header in VALMHDR array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Show active filters in the template header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FTEXT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FTEXT=$S(FILTER="</w:t>
            </w:r>
            <w:proofErr w:type="spell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P":"Pharmacy",FILTER</w:t>
            </w:r>
            <w:proofErr w:type="spell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="T":"Tricare",1:"All")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FTEXT=$$UP^XLFSTR(FTEXT)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FTEXT=FTEXT_" Payers"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DATEFILT D 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. S FTEXT=FTEXT_" added 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between "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FTEXT=FTEXT_$$FMTE^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XLFDT(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$P(DATEFILT,"^",2),"2DZ")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FTEXT=FTEXT_" and "_$$FMTE^XLFDT($P(DATEFILT,"^",3),"2DZ")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VALMHDR(1)="Current Filter: "_FTEXT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INIT ; EP - </w:t>
            </w:r>
            <w:proofErr w:type="spell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init</w:t>
            </w:r>
            <w:proofErr w:type="spell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variables and list array for RCDPE PAYER FLAGS template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Variables FILTER and DATEFILT are assumed to exist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Output: ^TMP("RCDPEP",$J) - Body lines to display for selected template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^TMP($J,"RCDPEPIX") - Index of displayed payers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SORT="B"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$G(FILTER)="" S FILTER="A"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K ^TMP("RCDPEP",$J),^TMP($J,"RCDPEPIX")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BLD(SORT,FILTER,DATEFILT)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BLD(SORT,FILTER,DATEFILT) ; - Build the </w:t>
            </w:r>
            <w:proofErr w:type="spell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body template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SORT=Index on 344.6 to use for display order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FILTER=Filter based on FLAG (see EN subroutine for detail)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DATEFILT=Filter based on date added.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CNT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,LINE,LN,XX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GETPAY ; get the list of payers sorted and filtered.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VALMBG=1,VALMCNT=0,LINE="",CNT=""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F  D  Q:CNT="" 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CNT=$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O(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^TMP($J,"RCDPEPIX",CNT))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Q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:CNT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="" 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VALMCNT=VALMCNT+1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D BLD1PAY(CNT,.VALMBG)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BLD1PAY(PAYCNT) ; (Re)build one </w:t>
            </w:r>
            <w:proofErr w:type="spell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payor</w:t>
            </w:r>
            <w:proofErr w:type="spell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line into the </w:t>
            </w:r>
            <w:proofErr w:type="spell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array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 PAYCNT - The sequence number of the payer being built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 - Lines set into template array (^TMP("RCDPEP",$J)).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DATALN,LINE,XX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LINE=$$SETSTR^VALM1(" "_PAYCNT,"",1,4)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DATALN=^TMP($J,"RCDPEPIX",PAYCNT)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XX=$P(DATALN,"^",2) ; Name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XX=$E(XX,1,55) ; Truncate name to 55 characters to fit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LINE=$$SETSTR^VALM1(XX,LINE,6,55)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XX=$P(DATALN,"^",3) ; Payer ID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LINE=$$SETSTR^VALM1(XX,LINE,63,10)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S XX=$P(DATALN,"^",5) ; </w:t>
            </w:r>
            <w:proofErr w:type="spell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Phamacy</w:t>
            </w:r>
            <w:proofErr w:type="spell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payer flag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XX=$E(XX) ; Truncate flag to 1 character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S LINE=$$SETSTR^VALM1(XX,LINE,75,2)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XX=$P(DATALN,"^",6) ; Tricare payer flag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XX=$E(XX) ; Truncate flag to 1 character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LINE=$$SETSTR^VALM1(XX,LINE,79,2)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XX=$P(DATALN,"^",4) ; Date added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LINE=$$SETSTR^VALM1(XX,LINE,82,10)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SET^VALM10(PAYCNT,LINE,PAYCNT)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GETPAY(FILTER,DATEFILT); Retrieve the </w:t>
            </w:r>
            <w:proofErr w:type="spell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payors</w:t>
            </w:r>
            <w:proofErr w:type="spell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sorted and filtered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FILTER=Type of filter by Pharmacy or Tricare flag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DATEFILT=Filter by date added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Output: ^TMP($J,"RCDPEPIX")=PIEN^NAME^PHARMACY_FLAG^TRICARE_FLAG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CNT,NAME,PIEN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CNT=0,NAME=""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$G(SORT)="" S SORT="B"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FILTER=$G(FILTER)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F  D  Q:NAME="" 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NAME=$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O(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^RCY(344.6,SORT,NAME))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Q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:NAME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=""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PIEN=""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PIEN=$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O(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^RCY(344.6,SORT,NAME,PIEN))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Q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:PIEN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=""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I '$$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CHKPAY(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PIEN,FILTER,DATEFILT) Q 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CNT=CNT+1 D GET1PAY(PIEN,CNT)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GET1PAY(PIEN,CNT); Get the data for one payer and add it to the list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PIEN - Internal entry number to file 344.6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CNT - Incremental counter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Output: ^TMP($J,"RCDPEPIX",CNT)=A1^A2^A3^A4^A5^A6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Where A1=PIEN - The payer internal entry number on file 344.6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A2=NAME - The payer name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A3=PAYER ID (also known as TIN)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A4=DATE ADDED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A5=PHARMACY PAYER - A Yes/Null field to flag a payer as pharmacy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A6=TRICARE PAYER - A Yes/Null filed to flag a payer as </w:t>
            </w:r>
            <w:proofErr w:type="spell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tricare</w:t>
            </w:r>
            <w:proofErr w:type="spell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DATAOUT,DATEA,OUTARR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GETS^DIQ(344.6,PIEN_",",".01;.02;.03;.09;.1","EI","OUTARR")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DATAOUT=PIEN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DATAOUT=DATAOUT_"^"_OUTARR(344.6,PIEN_",",.01,"E") ; Name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DATAOUT=DATAOUT_"^"_OUTARR(344.6,PIEN_",",.02,"E") ; Payer ID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DATEA=OUTARR(344.6,PIEN_",",.03,"I") ; Date added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DATEA=$$FMTE^XLFDT(DATEA,"2DZ") ; Format as MM/DD/YY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DATAOUT=DATAOUT_"^"_DATEA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DATAOUT=DATAOUT_"^"_OUTARR(344.6,PIEN_",",.09,"E") ; Pharmacy payer flag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DATAOUT=DATAOUT_"^"_OUTARR(344.6,PIEN_",",.1,"E") ; Tricare payer flag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^TMP($J,"RCDPEPIX",CNT)=DATAOUT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CHKPAY(PIEN,FILTER,DATEFILT) ; Apply selected filters to a payer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PIEN - Internal entry number to file 344.6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FILTER - A=All payers, P=Pharmacy payers, T=Tricare payers,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M=Medical (Neither Pharmacy nor Tricare)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DATEFILT - Additional Filter by Date. Has 3 pieces by '^'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Piece 1 - 1=Filter by date, 0=Don't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 xml:space="preserve"> ; Piece 2 - START - First DATE ADDED to 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include(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FM format)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Piece 3 - END - Last DATE ADDED to include (FM format)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1 if record matches filter, otherwise 0.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D1,D2,DC,CREATED,MATCHT,MATCHD,PFLAG,TFLAG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(MATCHT,MATCHD)=0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FILTER="A" D 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. S MATCHT=1 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E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  D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 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PFLAG=$$GET1^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DIQ(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344.6,PIEN_",",.09,"I")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TFLAG=$$GET1^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DIQ(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344.6,PIEN_",",.1,"I")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I FILTER="P"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,PFLAG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 S MATCHT=1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I FILTER="T"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,TFLAG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 S MATCHT=1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I FILTER="M",'PFLAG,'TFLAG S MATCHT=1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'DATEFILT 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D  ;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MATCHD=1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E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  D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 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D1=$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DATEFILT,"^",2)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D2=$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DATEFILT,"^",3)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DC=$$GET1^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DIQ(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344.6,PIEN_",",.03,"I")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DC=$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DC,".",1) ; strip off the time portion for comparison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I DC=D1!(DC=D2)!(DC&gt;D1&amp;(DC&lt;D2)) S MATCHD=1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MATCHT&amp;MATCHD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CHKKEY() ; Check security key for editing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Inputs: None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1 - User has security key editing, 0 - User does not have key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RET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OWNSKEY^XUSRB(.RET,"PRCFA SUPERVISOR")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'RET(0) D  Q 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. 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W !!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,*7,"&gt;&gt;&gt;&gt; You do not have security access to edit payer flags"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D PAUSE^VALM1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RET(0)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EDIT ; EP - for RCDPE PAYER FLAGS EDIT protocol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None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Output: File 344.6 is updated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</w:t>
            </w:r>
            <w:proofErr w:type="spell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array is updated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DA,DIC,DIE,DO,DR,DTOUT,EDT,LINE,PCNT,PIEN,PROMPT,RET,SEL,X,XX,Y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VALMBCK="R"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FULL^VALM1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Check security key for edit access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'$$CHKKEY() Q 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PROMPT="Select a Payer Entry to edit: 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PIEN=$$SELENT(1,PROMPT,VALMBG,VALMLST,.SEL,"RCDPEPIX",0)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Q:'PIEN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Lock Editing of this payer entry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L +^RCY(344.6,PIEN):3 I '$T D  Q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 . 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W !!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,*7,"Someone else is editing this Payer Entry."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 . 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W !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,"Try again later."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 . D PAUSE^VALM1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; Let the user edit the payer entry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DIE="^RCY(344.6,"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W !!,"Edit flags for payer : "_$$GET1^DIQ(344.6,PIEN_",",.01,"E"),!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DA=PIEN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DR=".09Pharmacy Flag;.1Tricare Flag"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^DIE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L -^RCY(344.6,PIEN)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GET1PAY(PIEN,SEL)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BLD1PAY(SEL,"")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SELENT(FULL,PROMPT,START,END,PCNT,WLIST,MULT) ; EP - Protocol Action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Select Entry(s) to perform an action upon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Called from protocols : RCDPE PAYER FLAGS EDIT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RCDPE PAYER FLAG PHARM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RCDPE PAYER FLAG TRIC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FULL - 1 - full screen mode, 0 otherwise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PROMPT - Prompt to be displayed to the user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START - Starting selection value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END - Ending selection value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WLIST - Worklist, the user is selecting from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Optional, defaults to 'RCDPEPIX'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MULT - 1 to allow multiple selection,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0 or null otherwise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Optional defaults to 0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Output: PCNT - Selected Phone Book Entry line(s)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Selected Payer Entry IEN(s)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Error message if invalid selection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CTR,DIROUT,DIRUT,DLINE,DTOUT,DUOUT,PIEN,PIENS,X,XX,Y,YY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S:'$D(WLIST) WLIST="RCDPEPIX"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S:'$D(MULT) MULT=0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D:FULL FULL^VALM1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Check for multi-selection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PCNT=$$PARSEL($G(XQORNOD(0)),START,END)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W !!!,"PCNT="_PCNT_" MULT="_MULT H 10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'MULT,PCNT["," D  Q ""                      ; Invalid multi-selection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. 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W !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,*7,"&gt;&gt;&gt;&gt; Only single entry selection is allowed"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K DIR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D PAUSE^VALM1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:PCNT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="" PCNT=$$SELENTRY(PROMPT,START,END,MULT)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Q:PCNT="" ""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PIENS=""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F CTR=1:1:$L(PCNT,",") D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XX=$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PCNT,",",CTR)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I XX'="" 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D  ;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YY=$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^TMP($J,WLIST,XX),"^",1)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PIENS=$S(PIENS="":YY,1:PIENS_","_YY)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PIENS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SELENTRY(PROMPT,START,END,MULT) ; Select a line 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PROMPT - Prompt to be displayed to the user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START - Start comment # that can be selected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END - Ending comment # that can be selected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MULT - 1=Multiple selection allowed, 0=otherwise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; Returns: Selected Comment # or "" if not selected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DIR,DIROUT,DIRUT,DTOUT,DUOUT,X,Y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MULT=+$G(MULT)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DIR(0)=$S(MULT:"L",1:"N")_"O^"_START_":"_END_":0"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DIR("A")=PROMPT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^DIR K DIR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X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FLAGP ; EP - for RCDPE PAYER FLAG PHARM protocol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Toggle pharmacy flag on selected lines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None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Output: None 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FLAG("P")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FLAGT ; EP - for RCDPE PAYER FLAG TRIC protocol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Toggle Tricare flag on selected lines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None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Output: None 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FLAG("T")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FLAG(TYPE) ; Flag a list of entries as Pharmacy or Tricare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TYPE - P=Pharmacy, T=Tricare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Output: File 344.6 is updated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</w:t>
            </w:r>
            <w:proofErr w:type="spell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ListMan</w:t>
            </w:r>
            <w:proofErr w:type="spell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array is updated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CTR,FIELD,PERR,PIEN,PIENS,PROMPT,SELS,STOP,XX,ZS,ZZ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FIELD=$S(TYPE="P":.09,1:.1)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VALMBCK="R"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Check security key for edit access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'$$CHKKEY() Q 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PROMPT="Select lines on which to toggle 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PROMPT=PROMPT_$S(TYPE="P":"Pharmacy",1:"Tricare")_" Flag"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PIENS=$$SELENT(1,PROMPT,VALMBG,VALMLST,.SELS,"RCDPEPIX",1)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Q:PIENS="" 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(PERR,PIEN,ZZ,ZS)=""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First lock all entries to be deleted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F CTR=1:1:$L(PIENS,",") D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PIEN=$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PIENS,",",CTR) I PIEN="" Q 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XX=$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SELS,",",CTR)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. ; Lock this payer exclusion for 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editing 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 . L +^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RCY(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344.6,PIEN):3 I '$T D  Q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PERR=$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S(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PERR="":XX,1:PERR_","_XX)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ZZ=$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S(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ZZ="":PIEN,1:ZZ_","_PIEN)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ZS=$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S(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ZS="":XX,1:ZS_","_XX)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PIENS=ZZ                                ; Entry(s) that can be deleted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SELS=ZS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Did we lock at least one entry?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PIENS="" D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  Q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. 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W !!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,*7,"All entries are being edited by another user - Nothing done."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D PAUSE^VALM1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 ;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Next warn the user if we couldn't lock them all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I PERR'="" D  Q:STOP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STOP=0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. 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W !!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,*7,"Warning: The following entries: ",PERR," are being edited by another user"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. 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W !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,"These entries will not be updated."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CONTINUE=$$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ASKYN(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"Continue with update of other payers?")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I 'CONTINUE D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STOP=1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F CTR=1:1:$L(PIENS,",") D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S PIEN=$P(PIENS,",",CTR)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L -^RCY(344.6,PIEN)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Flag selected entries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F CTR=1:1:$L(PIENS,",") D 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N FDA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,IENS,OLDVAL,VALUE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PIEN=$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PIENS,",",CTR)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IENS=PIEN_","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SEL=$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P(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SELS,",",CTR)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OLDVAL=$$GET1^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DIQ(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344.6,IENS,FIELD,"I")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VALUE=$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S(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OLDVAL="":1,1:"@")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FDA(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344.6,IENS,FIELD)=VALUE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L -^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RCY(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344.6,PIEN)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D FILE^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DIE(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"","FDA") 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D 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GET1PAY(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PIEN,SEL)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D BLD1PAY(SEL,"")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FILTER ; EP - for RCDPE PAYER FLAGS FILTER protocol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Change the filter from a protocol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Inputs - None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 - Sets variables FILTER and DATEFILT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NEWDATE,NEWFILT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VALMBCK="R"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FULL^VALM1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NEWDATE=$$GETDATE()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NEWDATE=-1 Q 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NEWFILT=$$GETFILT()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NEWFILT=-1 Q 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DATEFILT=NEWDATE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FILTER=NEWFILT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HDR,INIT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PARSEL(VALMNOD,BEG,END) ; -- split out pre-answers from user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</w:t>
            </w:r>
            <w:r w:rsidR="00904D49">
              <w:rPr>
                <w:rFonts w:ascii="r_ansi" w:hAnsi="r_ansi"/>
                <w:b/>
                <w:sz w:val="18"/>
                <w:szCs w:val="18"/>
                <w:highlight w:val="yellow"/>
              </w:rPr>
              <w:t>: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 VALMNOD= User input from protocol menu including pre-answers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BEG=</w:t>
            </w:r>
            <w:proofErr w:type="spell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Begining</w:t>
            </w:r>
            <w:proofErr w:type="spell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of the valid numeric range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END=End of the valid numeric range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</w:t>
            </w:r>
            <w:r w:rsidR="00904D49">
              <w:rPr>
                <w:rFonts w:ascii="r_ansi" w:hAnsi="r_ansi"/>
                <w:b/>
                <w:sz w:val="18"/>
                <w:szCs w:val="18"/>
                <w:highlight w:val="yellow"/>
              </w:rPr>
              <w:t>Returns: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 Y=Comma separated list of valid numeric entries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This code is adapted from VALM2. 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J,L,X,Y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Y=$TR($P($P(VALMNOD,U,4),"=",2),"/\; .",",,,,,")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Run through the list, skip invalid selections and expand ranges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X=Y,Y=""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F I=1:1 S J=$P(X,",",I) Q:J=""  D 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I J'["-"</w:t>
            </w:r>
            <w:proofErr w:type="gram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,J</w:t>
            </w:r>
            <w:proofErr w:type="gram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&gt;(BEG-1),J&lt;(END+1) S Y=Y_J_"," ; single valid selection 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I J["-",J,J&lt;$P(J,"-",2) D 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F L=+J:1:+$P(J,"-",2) D 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. . . I L&gt;(BEG-1),L&lt;(END+1) S Y=Y_L_"," ; valid selection from expanded range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Y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PARSED(X) ; Take a date in external format and check if it is a valid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         ; DATE ADDED (.03) in file 344.6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</w:t>
            </w:r>
            <w:r w:rsidR="00904D49">
              <w:rPr>
                <w:rFonts w:ascii="r_ansi" w:hAnsi="r_ansi"/>
                <w:b/>
                <w:sz w:val="18"/>
                <w:szCs w:val="18"/>
                <w:highlight w:val="yellow"/>
              </w:rPr>
              <w:t>: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Date in External format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</w:t>
            </w:r>
            <w:r w:rsidR="00904D49">
              <w:rPr>
                <w:rFonts w:ascii="r_ansi" w:hAnsi="r_ansi"/>
                <w:b/>
                <w:sz w:val="18"/>
                <w:szCs w:val="18"/>
                <w:highlight w:val="yellow"/>
              </w:rPr>
              <w:t>Returns: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Date in </w:t>
            </w:r>
            <w:proofErr w:type="spell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Fileman</w:t>
            </w:r>
            <w:proofErr w:type="spell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format or 0 if the input was invalid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VAL^DIE(344.6,"+1,",.03,"",X,.RET)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RET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ASKYN(PROMPT,DEFAULT) ; Ask a yes/no question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PROMPT - Question to be asked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DEFAULT - Default Answer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1 - YES, 0 - NO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Optional, defaults to 0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Returns: 1 - User answered YES, 0 </w:t>
            </w:r>
            <w:proofErr w:type="spellStart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t>othewise</w:t>
            </w:r>
            <w:proofErr w:type="spellEnd"/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DIR,DIROUT,DIRUT,DTOUT,DUOUT,X,Y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S:$G(DEFAULT)'=1 DEFAULT=0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DIR(0)="Y",DIR("A")=PROMPT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DIR("B")=$S(DEFAULT:"YES",1:"NO")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^DIR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Y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HELP ; EP - for template RCDPE PAYER FLAGS help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None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Output: Text from a help frame displayed to the screen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FILTER,DATEFILT,XQH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VALMBCK="R"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XQH="RCDPE PAYER FLAGS GENERAL"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EN^XQH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EXIT ; -- exit code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FULL^VALM1</w:t>
            </w:r>
            <w:r w:rsidRPr="00191E8E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</w:t>
            </w:r>
          </w:p>
        </w:tc>
      </w:tr>
    </w:tbl>
    <w:p w14:paraId="35C9AD41" w14:textId="54D8D8D3" w:rsidR="007E1AF3" w:rsidRDefault="007E1AF3" w:rsidP="007E1AF3"/>
    <w:p w14:paraId="44FD5695" w14:textId="77777777" w:rsidR="007E1AF3" w:rsidRDefault="007E1AF3" w:rsidP="00635228"/>
    <w:p w14:paraId="211CA62F" w14:textId="5CCC522B" w:rsidR="001E5EB7" w:rsidRDefault="001E5EB7" w:rsidP="00037249"/>
    <w:p w14:paraId="339F2E3F" w14:textId="6D77AFCB" w:rsidR="00CB5E5B" w:rsidRDefault="00CB5E5B" w:rsidP="00037249"/>
    <w:p w14:paraId="239FF596" w14:textId="179EAC14" w:rsidR="00CB5E5B" w:rsidRDefault="00CB5E5B" w:rsidP="00037249"/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1172"/>
        <w:gridCol w:w="1262"/>
        <w:gridCol w:w="1082"/>
        <w:gridCol w:w="3156"/>
      </w:tblGrid>
      <w:tr w:rsidR="00CB5E5B" w:rsidRPr="00D54506" w14:paraId="5BC6F4D9" w14:textId="77777777" w:rsidTr="006253E7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5536059C" w14:textId="131AE25E" w:rsidR="00CB5E5B" w:rsidRPr="00D54506" w:rsidRDefault="00130B83" w:rsidP="006253E7">
            <w:pPr>
              <w:pStyle w:val="TableHeading"/>
            </w:pPr>
            <w:r>
              <w:t>List Manager Template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14820A04" w14:textId="77777777" w:rsidR="00CB5E5B" w:rsidRPr="00D54506" w:rsidRDefault="00CB5E5B" w:rsidP="006253E7">
            <w:pPr>
              <w:pStyle w:val="TableHeading"/>
            </w:pPr>
            <w:r w:rsidRPr="00D54506">
              <w:t>Activities</w:t>
            </w:r>
          </w:p>
        </w:tc>
      </w:tr>
      <w:tr w:rsidR="00CB5E5B" w:rsidRPr="00D54506" w14:paraId="26709645" w14:textId="77777777" w:rsidTr="006253E7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7AAC07EA" w14:textId="043D848E" w:rsidR="00CB5E5B" w:rsidRPr="00D54506" w:rsidRDefault="00130B83" w:rsidP="006253E7">
            <w:pPr>
              <w:pStyle w:val="TableText"/>
              <w:rPr>
                <w:b/>
              </w:rPr>
            </w:pPr>
            <w:r>
              <w:rPr>
                <w:b/>
              </w:rPr>
              <w:t>Template</w:t>
            </w:r>
            <w:r w:rsidR="00CB5E5B" w:rsidRPr="00D54506">
              <w:rPr>
                <w:b/>
              </w:rPr>
              <w:t xml:space="preserve"> Name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</w:tcPr>
          <w:p w14:paraId="34B8891B" w14:textId="301EA9E8" w:rsidR="00CB5E5B" w:rsidRPr="00AF1EA3" w:rsidRDefault="00130B83" w:rsidP="006253E7">
            <w:pPr>
              <w:pStyle w:val="TableTex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RCDPE PAYER FLAGS</w:t>
            </w:r>
          </w:p>
        </w:tc>
      </w:tr>
      <w:tr w:rsidR="00CB5E5B" w:rsidRPr="00D54506" w14:paraId="21AC6872" w14:textId="77777777" w:rsidTr="006253E7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48419727" w14:textId="77777777" w:rsidR="00CB5E5B" w:rsidRPr="00D54506" w:rsidRDefault="00CB5E5B" w:rsidP="006253E7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tcBorders>
              <w:right w:val="nil"/>
            </w:tcBorders>
          </w:tcPr>
          <w:p w14:paraId="175094F4" w14:textId="77777777" w:rsidR="00CB5E5B" w:rsidRPr="00D54506" w:rsidRDefault="00CB5E5B" w:rsidP="006253E7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096F09B2" w14:textId="77777777" w:rsidR="00CB5E5B" w:rsidRPr="00D54506" w:rsidRDefault="00CB5E5B" w:rsidP="006253E7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03D395DC" w14:textId="77777777" w:rsidR="00CB5E5B" w:rsidRPr="00D54506" w:rsidRDefault="00CB5E5B" w:rsidP="006253E7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tcBorders>
              <w:left w:val="nil"/>
            </w:tcBorders>
          </w:tcPr>
          <w:p w14:paraId="6728C221" w14:textId="77777777" w:rsidR="00CB5E5B" w:rsidRPr="00D54506" w:rsidRDefault="00CB5E5B" w:rsidP="006253E7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CB5E5B" w:rsidRPr="00D54506" w14:paraId="068CF67F" w14:textId="77777777" w:rsidTr="006253E7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E2FABF0" w14:textId="77777777" w:rsidR="00CB5E5B" w:rsidRPr="00D54506" w:rsidRDefault="00CB5E5B" w:rsidP="006253E7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4"/>
          </w:tcPr>
          <w:p w14:paraId="35E3FDD0" w14:textId="77777777" w:rsidR="00CB5E5B" w:rsidRPr="00D54506" w:rsidRDefault="00CB5E5B" w:rsidP="006253E7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CB5E5B" w:rsidRPr="00D54506" w14:paraId="48453183" w14:textId="77777777" w:rsidTr="006253E7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68D9291F" w14:textId="77777777" w:rsidR="00CB5E5B" w:rsidRPr="00D54506" w:rsidRDefault="00CB5E5B" w:rsidP="006253E7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4"/>
            <w:tcBorders>
              <w:bottom w:val="single" w:sz="4" w:space="0" w:color="auto"/>
            </w:tcBorders>
          </w:tcPr>
          <w:p w14:paraId="6E0B72EF" w14:textId="571962E4" w:rsidR="00CB5E5B" w:rsidRPr="00D54506" w:rsidRDefault="00850952" w:rsidP="006253E7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RCDPE PAYER PHARM/TRICARE ADD/EDIT</w:t>
            </w:r>
          </w:p>
        </w:tc>
      </w:tr>
    </w:tbl>
    <w:p w14:paraId="3D3C3E54" w14:textId="5FF2654A" w:rsidR="00CB5E5B" w:rsidRDefault="00CB5E5B" w:rsidP="00037249"/>
    <w:p w14:paraId="2AC995B4" w14:textId="66C0F0C7" w:rsidR="006F1A98" w:rsidRDefault="006F1A98" w:rsidP="007E7264"/>
    <w:p w14:paraId="12E1F742" w14:textId="5B46CCE9" w:rsidR="006F1A98" w:rsidRDefault="006F1A98" w:rsidP="007E7264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6F1A98" w:rsidRPr="009B3C81" w14:paraId="3FCA0130" w14:textId="77777777" w:rsidTr="006253E7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5EAAC3" w14:textId="048C162D" w:rsidR="006F1A98" w:rsidRPr="009B3C81" w:rsidRDefault="006F1A98" w:rsidP="006253E7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New Template Definition</w:t>
            </w:r>
          </w:p>
        </w:tc>
      </w:tr>
      <w:tr w:rsidR="006F1A98" w:rsidRPr="009B3C81" w14:paraId="6C88E590" w14:textId="77777777" w:rsidTr="006253E7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B4F1D" w14:textId="77777777" w:rsidR="00187D79" w:rsidRPr="00187D79" w:rsidRDefault="00187D79" w:rsidP="00187D79">
            <w:pPr>
              <w:rPr>
                <w:rFonts w:ascii="r_ansi" w:hAnsi="r_ansi"/>
                <w:b/>
                <w:sz w:val="18"/>
                <w:szCs w:val="18"/>
              </w:rPr>
            </w:pPr>
            <w:r w:rsidRPr="00187D79">
              <w:rPr>
                <w:rFonts w:ascii="r_ansi" w:hAnsi="r_ansi"/>
                <w:b/>
                <w:sz w:val="18"/>
                <w:szCs w:val="18"/>
              </w:rPr>
              <w:t>NAME: RCDPE PAYER FLAGS                 TYPE OF LIST: PROTOCOL</w:t>
            </w:r>
          </w:p>
          <w:p w14:paraId="4B86E47A" w14:textId="77777777" w:rsidR="00187D79" w:rsidRPr="00187D79" w:rsidRDefault="00187D79" w:rsidP="00187D79">
            <w:pPr>
              <w:rPr>
                <w:rFonts w:ascii="r_ansi" w:hAnsi="r_ansi"/>
                <w:b/>
                <w:sz w:val="18"/>
                <w:szCs w:val="18"/>
              </w:rPr>
            </w:pPr>
            <w:r w:rsidRPr="00187D79">
              <w:rPr>
                <w:rFonts w:ascii="r_ansi" w:hAnsi="r_ansi"/>
                <w:b/>
                <w:sz w:val="18"/>
                <w:szCs w:val="18"/>
              </w:rPr>
              <w:t xml:space="preserve">  RIGHT MARGIN: 95                      TOP MARGIN: 4</w:t>
            </w:r>
          </w:p>
          <w:p w14:paraId="10F7E71A" w14:textId="77777777" w:rsidR="00187D79" w:rsidRPr="00187D79" w:rsidRDefault="00187D79" w:rsidP="00187D79">
            <w:pPr>
              <w:rPr>
                <w:rFonts w:ascii="r_ansi" w:hAnsi="r_ansi"/>
                <w:b/>
                <w:sz w:val="18"/>
                <w:szCs w:val="18"/>
              </w:rPr>
            </w:pPr>
            <w:r w:rsidRPr="00187D79">
              <w:rPr>
                <w:rFonts w:ascii="r_ansi" w:hAnsi="r_ansi"/>
                <w:b/>
                <w:sz w:val="18"/>
                <w:szCs w:val="18"/>
              </w:rPr>
              <w:lastRenderedPageBreak/>
              <w:t xml:space="preserve">  BOTTOM MARGIN: 18                     OK TO TRANSPORT?: NOT OK</w:t>
            </w:r>
          </w:p>
          <w:p w14:paraId="11698E90" w14:textId="77777777" w:rsidR="00187D79" w:rsidRPr="00187D79" w:rsidRDefault="00187D79" w:rsidP="00187D79">
            <w:pPr>
              <w:rPr>
                <w:rFonts w:ascii="r_ansi" w:hAnsi="r_ansi"/>
                <w:b/>
                <w:sz w:val="18"/>
                <w:szCs w:val="18"/>
              </w:rPr>
            </w:pPr>
            <w:r w:rsidRPr="00187D79">
              <w:rPr>
                <w:rFonts w:ascii="r_ansi" w:hAnsi="r_ansi"/>
                <w:b/>
                <w:sz w:val="18"/>
                <w:szCs w:val="18"/>
              </w:rPr>
              <w:t xml:space="preserve">  USE CURSOR CONTROL: YES               PROTOCOL MENU: RCDPE PAYER FLAGS MENU</w:t>
            </w:r>
          </w:p>
          <w:p w14:paraId="198EF40B" w14:textId="77777777" w:rsidR="00187D79" w:rsidRPr="00187D79" w:rsidRDefault="00187D79" w:rsidP="00187D79">
            <w:pPr>
              <w:rPr>
                <w:rFonts w:ascii="r_ansi" w:hAnsi="r_ansi"/>
                <w:b/>
                <w:sz w:val="18"/>
                <w:szCs w:val="18"/>
              </w:rPr>
            </w:pPr>
            <w:r w:rsidRPr="00187D79">
              <w:rPr>
                <w:rFonts w:ascii="r_ansi" w:hAnsi="r_ansi"/>
                <w:b/>
                <w:sz w:val="18"/>
                <w:szCs w:val="18"/>
              </w:rPr>
              <w:t xml:space="preserve">  SCREEN TITLE: Payer Pharmacy/Tricare  ALLOWABLE NUMBER OF ACTIONS: 1</w:t>
            </w:r>
          </w:p>
          <w:p w14:paraId="1C3519A6" w14:textId="77777777" w:rsidR="00187D79" w:rsidRPr="00187D79" w:rsidRDefault="00187D79" w:rsidP="00187D79">
            <w:pPr>
              <w:rPr>
                <w:rFonts w:ascii="r_ansi" w:hAnsi="r_ansi"/>
                <w:b/>
                <w:sz w:val="18"/>
                <w:szCs w:val="18"/>
              </w:rPr>
            </w:pPr>
            <w:r w:rsidRPr="00187D79">
              <w:rPr>
                <w:rFonts w:ascii="r_ansi" w:hAnsi="r_ansi"/>
                <w:b/>
                <w:sz w:val="18"/>
                <w:szCs w:val="18"/>
              </w:rPr>
              <w:t xml:space="preserve">  AUTOMATIC DEFAULTS: YES               HIDDEN ACTION MENU: VALM HIDDEN ACTIONS</w:t>
            </w:r>
          </w:p>
          <w:p w14:paraId="3C25AC01" w14:textId="77777777" w:rsidR="00187D79" w:rsidRPr="00187D79" w:rsidRDefault="00187D79" w:rsidP="00187D79">
            <w:pPr>
              <w:rPr>
                <w:rFonts w:ascii="r_ansi" w:hAnsi="r_ansi"/>
                <w:b/>
                <w:sz w:val="18"/>
                <w:szCs w:val="18"/>
              </w:rPr>
            </w:pPr>
            <w:r w:rsidRPr="00187D79">
              <w:rPr>
                <w:rFonts w:ascii="r_ansi" w:hAnsi="r_ansi"/>
                <w:b/>
                <w:sz w:val="18"/>
                <w:szCs w:val="18"/>
              </w:rPr>
              <w:t xml:space="preserve">  ARRAY NAME:  ^TMP("RCDPEP",$J)</w:t>
            </w:r>
          </w:p>
          <w:p w14:paraId="0C446CC5" w14:textId="77777777" w:rsidR="00187D79" w:rsidRPr="00187D79" w:rsidRDefault="00187D79" w:rsidP="00187D79">
            <w:pPr>
              <w:rPr>
                <w:rFonts w:ascii="r_ansi" w:hAnsi="r_ansi"/>
                <w:b/>
                <w:sz w:val="18"/>
                <w:szCs w:val="18"/>
              </w:rPr>
            </w:pPr>
            <w:r w:rsidRPr="00187D79">
              <w:rPr>
                <w:rFonts w:ascii="r_ansi" w:hAnsi="r_ansi"/>
                <w:b/>
                <w:sz w:val="18"/>
                <w:szCs w:val="18"/>
              </w:rPr>
              <w:t>ITEM NAME: LINE                         COLUMN: 1</w:t>
            </w:r>
          </w:p>
          <w:p w14:paraId="380D8334" w14:textId="77777777" w:rsidR="00187D79" w:rsidRPr="00187D79" w:rsidRDefault="00187D79" w:rsidP="00187D79">
            <w:pPr>
              <w:rPr>
                <w:rFonts w:ascii="r_ansi" w:hAnsi="r_ansi"/>
                <w:b/>
                <w:sz w:val="18"/>
                <w:szCs w:val="18"/>
              </w:rPr>
            </w:pPr>
            <w:r w:rsidRPr="00187D79">
              <w:rPr>
                <w:rFonts w:ascii="r_ansi" w:hAnsi="r_ansi"/>
                <w:b/>
                <w:sz w:val="18"/>
                <w:szCs w:val="18"/>
              </w:rPr>
              <w:t xml:space="preserve">  WIDTH: 4                              DISPLAY TEXT:  #</w:t>
            </w:r>
          </w:p>
          <w:p w14:paraId="796F4039" w14:textId="77777777" w:rsidR="00187D79" w:rsidRPr="00187D79" w:rsidRDefault="00187D79" w:rsidP="00187D79">
            <w:pPr>
              <w:rPr>
                <w:rFonts w:ascii="r_ansi" w:hAnsi="r_ansi"/>
                <w:b/>
                <w:sz w:val="18"/>
                <w:szCs w:val="18"/>
              </w:rPr>
            </w:pPr>
            <w:r w:rsidRPr="00187D79">
              <w:rPr>
                <w:rFonts w:ascii="r_ansi" w:hAnsi="r_ansi"/>
                <w:b/>
                <w:sz w:val="18"/>
                <w:szCs w:val="18"/>
              </w:rPr>
              <w:t>ITEM NAME: PAYER                        COLUMN: 6</w:t>
            </w:r>
          </w:p>
          <w:p w14:paraId="3BFFBED9" w14:textId="77777777" w:rsidR="00187D79" w:rsidRPr="00187D79" w:rsidRDefault="00187D79" w:rsidP="00187D79">
            <w:pPr>
              <w:rPr>
                <w:rFonts w:ascii="r_ansi" w:hAnsi="r_ansi"/>
                <w:b/>
                <w:sz w:val="18"/>
                <w:szCs w:val="18"/>
              </w:rPr>
            </w:pPr>
            <w:r w:rsidRPr="00187D79">
              <w:rPr>
                <w:rFonts w:ascii="r_ansi" w:hAnsi="r_ansi"/>
                <w:b/>
                <w:sz w:val="18"/>
                <w:szCs w:val="18"/>
              </w:rPr>
              <w:t xml:space="preserve">  WIDTH: 55                             DISPLAY TEXT: PAYER</w:t>
            </w:r>
          </w:p>
          <w:p w14:paraId="5D495349" w14:textId="77777777" w:rsidR="00187D79" w:rsidRPr="00187D79" w:rsidRDefault="00187D79" w:rsidP="00187D79">
            <w:pPr>
              <w:rPr>
                <w:rFonts w:ascii="r_ansi" w:hAnsi="r_ansi"/>
                <w:b/>
                <w:sz w:val="18"/>
                <w:szCs w:val="18"/>
              </w:rPr>
            </w:pPr>
            <w:r w:rsidRPr="00187D79">
              <w:rPr>
                <w:rFonts w:ascii="r_ansi" w:hAnsi="r_ansi"/>
                <w:b/>
                <w:sz w:val="18"/>
                <w:szCs w:val="18"/>
              </w:rPr>
              <w:t xml:space="preserve">  SCROLL LOCK: YES</w:t>
            </w:r>
          </w:p>
          <w:p w14:paraId="610D0A28" w14:textId="77777777" w:rsidR="00187D79" w:rsidRPr="00187D79" w:rsidRDefault="00187D79" w:rsidP="00187D79">
            <w:pPr>
              <w:rPr>
                <w:rFonts w:ascii="r_ansi" w:hAnsi="r_ansi"/>
                <w:b/>
                <w:sz w:val="18"/>
                <w:szCs w:val="18"/>
              </w:rPr>
            </w:pPr>
            <w:r w:rsidRPr="00187D79">
              <w:rPr>
                <w:rFonts w:ascii="r_ansi" w:hAnsi="r_ansi"/>
                <w:b/>
                <w:sz w:val="18"/>
                <w:szCs w:val="18"/>
              </w:rPr>
              <w:t>ITEM NAME: PHARMACY FLAG                COLUMN: 75</w:t>
            </w:r>
          </w:p>
          <w:p w14:paraId="4C4B9D49" w14:textId="77777777" w:rsidR="00187D79" w:rsidRPr="00187D79" w:rsidRDefault="00187D79" w:rsidP="00187D79">
            <w:pPr>
              <w:rPr>
                <w:rFonts w:ascii="r_ansi" w:hAnsi="r_ansi"/>
                <w:b/>
                <w:sz w:val="18"/>
                <w:szCs w:val="18"/>
              </w:rPr>
            </w:pPr>
            <w:r w:rsidRPr="00187D79">
              <w:rPr>
                <w:rFonts w:ascii="r_ansi" w:hAnsi="r_ansi"/>
                <w:b/>
                <w:sz w:val="18"/>
                <w:szCs w:val="18"/>
              </w:rPr>
              <w:t xml:space="preserve">  WIDTH: 2                              DISPLAY TEXT: Rx</w:t>
            </w:r>
          </w:p>
          <w:p w14:paraId="0BDDE3EC" w14:textId="77777777" w:rsidR="00187D79" w:rsidRPr="00187D79" w:rsidRDefault="00187D79" w:rsidP="00187D79">
            <w:pPr>
              <w:rPr>
                <w:rFonts w:ascii="r_ansi" w:hAnsi="r_ansi"/>
                <w:b/>
                <w:sz w:val="18"/>
                <w:szCs w:val="18"/>
              </w:rPr>
            </w:pPr>
            <w:r w:rsidRPr="00187D79">
              <w:rPr>
                <w:rFonts w:ascii="r_ansi" w:hAnsi="r_ansi"/>
                <w:b/>
                <w:sz w:val="18"/>
                <w:szCs w:val="18"/>
              </w:rPr>
              <w:t>ITEM NAME: TRICARE FLAG                 COLUMN: 79</w:t>
            </w:r>
          </w:p>
          <w:p w14:paraId="5A7D8583" w14:textId="77777777" w:rsidR="00187D79" w:rsidRPr="00187D79" w:rsidRDefault="00187D79" w:rsidP="00187D79">
            <w:pPr>
              <w:rPr>
                <w:rFonts w:ascii="r_ansi" w:hAnsi="r_ansi"/>
                <w:b/>
                <w:sz w:val="18"/>
                <w:szCs w:val="18"/>
              </w:rPr>
            </w:pPr>
            <w:r w:rsidRPr="00187D79">
              <w:rPr>
                <w:rFonts w:ascii="r_ansi" w:hAnsi="r_ansi"/>
                <w:b/>
                <w:sz w:val="18"/>
                <w:szCs w:val="18"/>
              </w:rPr>
              <w:t xml:space="preserve">  WIDTH: 2                              DISPLAY TEXT: TR</w:t>
            </w:r>
          </w:p>
          <w:p w14:paraId="1C77D5F2" w14:textId="77777777" w:rsidR="00187D79" w:rsidRPr="00187D79" w:rsidRDefault="00187D79" w:rsidP="00187D79">
            <w:pPr>
              <w:rPr>
                <w:rFonts w:ascii="r_ansi" w:hAnsi="r_ansi"/>
                <w:b/>
                <w:sz w:val="18"/>
                <w:szCs w:val="18"/>
              </w:rPr>
            </w:pPr>
            <w:r w:rsidRPr="00187D79">
              <w:rPr>
                <w:rFonts w:ascii="r_ansi" w:hAnsi="r_ansi"/>
                <w:b/>
                <w:sz w:val="18"/>
                <w:szCs w:val="18"/>
              </w:rPr>
              <w:t>ITEM NAME: ID                           COLUMN: 63</w:t>
            </w:r>
          </w:p>
          <w:p w14:paraId="3C577935" w14:textId="77777777" w:rsidR="00187D79" w:rsidRPr="00187D79" w:rsidRDefault="00187D79" w:rsidP="00187D79">
            <w:pPr>
              <w:rPr>
                <w:rFonts w:ascii="r_ansi" w:hAnsi="r_ansi"/>
                <w:b/>
                <w:sz w:val="18"/>
                <w:szCs w:val="18"/>
              </w:rPr>
            </w:pPr>
            <w:r w:rsidRPr="00187D79">
              <w:rPr>
                <w:rFonts w:ascii="r_ansi" w:hAnsi="r_ansi"/>
                <w:b/>
                <w:sz w:val="18"/>
                <w:szCs w:val="18"/>
              </w:rPr>
              <w:t xml:space="preserve">  WIDTH: 10                             DISPLAY TEXT: TIN</w:t>
            </w:r>
          </w:p>
          <w:p w14:paraId="02D1CD5C" w14:textId="77777777" w:rsidR="00187D79" w:rsidRPr="00187D79" w:rsidRDefault="00187D79" w:rsidP="00187D79">
            <w:pPr>
              <w:rPr>
                <w:rFonts w:ascii="r_ansi" w:hAnsi="r_ansi"/>
                <w:b/>
                <w:sz w:val="18"/>
                <w:szCs w:val="18"/>
              </w:rPr>
            </w:pPr>
            <w:r w:rsidRPr="00187D79">
              <w:rPr>
                <w:rFonts w:ascii="r_ansi" w:hAnsi="r_ansi"/>
                <w:b/>
                <w:sz w:val="18"/>
                <w:szCs w:val="18"/>
              </w:rPr>
              <w:t>ITEM NAME: DATE ADDED                   COLUMN: 82</w:t>
            </w:r>
          </w:p>
          <w:p w14:paraId="45BFF380" w14:textId="77777777" w:rsidR="00187D79" w:rsidRPr="00187D79" w:rsidRDefault="00187D79" w:rsidP="00187D79">
            <w:pPr>
              <w:rPr>
                <w:rFonts w:ascii="r_ansi" w:hAnsi="r_ansi"/>
                <w:b/>
                <w:sz w:val="18"/>
                <w:szCs w:val="18"/>
              </w:rPr>
            </w:pPr>
            <w:r w:rsidRPr="00187D79">
              <w:rPr>
                <w:rFonts w:ascii="r_ansi" w:hAnsi="r_ansi"/>
                <w:b/>
                <w:sz w:val="18"/>
                <w:szCs w:val="18"/>
              </w:rPr>
              <w:t xml:space="preserve">  WIDTH: 12                             DISPLAY TEXT: DATE ADDED</w:t>
            </w:r>
          </w:p>
          <w:p w14:paraId="668240F8" w14:textId="77777777" w:rsidR="006F1A98" w:rsidRDefault="00187D79" w:rsidP="00187D79">
            <w:pPr>
              <w:rPr>
                <w:rFonts w:ascii="r_ansi" w:hAnsi="r_ansi"/>
                <w:b/>
                <w:sz w:val="18"/>
                <w:szCs w:val="18"/>
              </w:rPr>
            </w:pPr>
            <w:r w:rsidRPr="00187D79">
              <w:rPr>
                <w:rFonts w:ascii="r_ansi" w:hAnsi="r_ansi"/>
                <w:b/>
                <w:sz w:val="18"/>
                <w:szCs w:val="18"/>
              </w:rPr>
              <w:t xml:space="preserve">  EXIT CODE: D EXIT^RCDPEP              HEADER CODE: D HDR^RCDPEP</w:t>
            </w:r>
          </w:p>
          <w:p w14:paraId="2A57273C" w14:textId="14F021C3" w:rsidR="00187D79" w:rsidRPr="006F1A98" w:rsidRDefault="00187D79" w:rsidP="00187D79">
            <w:pPr>
              <w:rPr>
                <w:rFonts w:ascii="r_ansi" w:hAnsi="r_ansi"/>
                <w:b/>
                <w:sz w:val="18"/>
                <w:szCs w:val="18"/>
              </w:rPr>
            </w:pPr>
            <w:r>
              <w:rPr>
                <w:rFonts w:ascii="r_ansi" w:hAnsi="r_ansi"/>
                <w:b/>
                <w:sz w:val="18"/>
                <w:szCs w:val="18"/>
              </w:rPr>
              <w:t xml:space="preserve">  </w:t>
            </w:r>
            <w:r w:rsidRPr="00187D79">
              <w:rPr>
                <w:rFonts w:ascii="r_ansi" w:hAnsi="r_ansi"/>
                <w:b/>
                <w:sz w:val="18"/>
                <w:szCs w:val="18"/>
              </w:rPr>
              <w:t>HELP CODE: D HELP^RCDPEP              ENTRY CODE: D INIT^RCDPEP</w:t>
            </w:r>
          </w:p>
        </w:tc>
      </w:tr>
    </w:tbl>
    <w:p w14:paraId="462FDBEA" w14:textId="0479152E" w:rsidR="006F1A98" w:rsidRDefault="006F1A98" w:rsidP="007E726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954"/>
        <w:gridCol w:w="134"/>
        <w:gridCol w:w="186"/>
        <w:gridCol w:w="755"/>
        <w:gridCol w:w="260"/>
        <w:gridCol w:w="79"/>
        <w:gridCol w:w="636"/>
        <w:gridCol w:w="645"/>
        <w:gridCol w:w="544"/>
        <w:gridCol w:w="772"/>
        <w:gridCol w:w="2275"/>
      </w:tblGrid>
      <w:tr w:rsidR="00850952" w14:paraId="6F5EE7E2" w14:textId="77777777" w:rsidTr="00850952">
        <w:trPr>
          <w:cantSplit/>
          <w:tblHeader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FD7140" w14:textId="77777777" w:rsidR="00850952" w:rsidRDefault="00850952">
            <w:pPr>
              <w:pStyle w:val="TableHeading"/>
              <w:spacing w:line="276" w:lineRule="auto"/>
            </w:pPr>
            <w:r>
              <w:t>Protocols</w:t>
            </w:r>
          </w:p>
        </w:tc>
        <w:tc>
          <w:tcPr>
            <w:tcW w:w="378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EE91DF" w14:textId="77777777" w:rsidR="00850952" w:rsidRDefault="00850952">
            <w:pPr>
              <w:pStyle w:val="TableHeading"/>
              <w:spacing w:line="276" w:lineRule="auto"/>
            </w:pPr>
            <w:r>
              <w:t>Activities</w:t>
            </w:r>
          </w:p>
        </w:tc>
      </w:tr>
      <w:tr w:rsidR="00850952" w14:paraId="080579C4" w14:textId="77777777" w:rsidTr="00850952">
        <w:trPr>
          <w:cantSplit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F2BB12" w14:textId="77777777" w:rsidR="00850952" w:rsidRDefault="00850952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Protocol Name</w:t>
            </w:r>
          </w:p>
        </w:tc>
        <w:tc>
          <w:tcPr>
            <w:tcW w:w="378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F5FA8" w14:textId="7AAE69FC" w:rsidR="00850952" w:rsidRDefault="00850952">
            <w:pPr>
              <w:spacing w:after="200" w:line="276" w:lineRule="auto"/>
              <w:rPr>
                <w:rFonts w:ascii="Calibri" w:hAnsi="Calibri"/>
                <w:b/>
                <w:highlight w:val="yellow"/>
              </w:rPr>
            </w:pPr>
            <w:r>
              <w:rPr>
                <w:rFonts w:ascii="Times New Roman" w:hAnsi="Times New Roman" w:cs="Times New Roman"/>
              </w:rPr>
              <w:t>RCDPE PAYER FLAGS MENU</w:t>
            </w:r>
          </w:p>
        </w:tc>
      </w:tr>
      <w:tr w:rsidR="00850952" w14:paraId="6AD04DD0" w14:textId="77777777" w:rsidTr="00850952">
        <w:trPr>
          <w:cantSplit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1CFD7D" w14:textId="77777777" w:rsidR="00850952" w:rsidRDefault="00850952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Enhancement Category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4358178" w14:textId="77777777" w:rsidR="00850952" w:rsidRDefault="00850952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eck27"/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fldChar w:fldCharType="end"/>
            </w:r>
            <w:bookmarkEnd w:id="2"/>
            <w:r>
              <w:rPr>
                <w:rFonts w:ascii="Garamond" w:hAnsi="Garamond"/>
                <w:iCs/>
              </w:rPr>
              <w:t xml:space="preserve"> New</w:t>
            </w:r>
          </w:p>
        </w:tc>
        <w:tc>
          <w:tcPr>
            <w:tcW w:w="66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3B4C95D" w14:textId="77777777" w:rsidR="00850952" w:rsidRDefault="00850952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Modify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9DB66C" w14:textId="77777777" w:rsidR="00850952" w:rsidRDefault="00850952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Delete</w:t>
            </w:r>
          </w:p>
        </w:tc>
        <w:tc>
          <w:tcPr>
            <w:tcW w:w="18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C2B91" w14:textId="77777777" w:rsidR="00850952" w:rsidRDefault="00850952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No Change</w:t>
            </w:r>
          </w:p>
        </w:tc>
      </w:tr>
      <w:tr w:rsidR="00850952" w14:paraId="08A840E6" w14:textId="77777777" w:rsidTr="00850952">
        <w:trPr>
          <w:cantSplit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46133B" w14:textId="77777777" w:rsidR="00850952" w:rsidRDefault="00850952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Associated Protocols</w:t>
            </w:r>
          </w:p>
        </w:tc>
        <w:tc>
          <w:tcPr>
            <w:tcW w:w="378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F6607" w14:textId="6D1533CE" w:rsidR="00850952" w:rsidRPr="00187D79" w:rsidRDefault="00850952" w:rsidP="00850952">
            <w:pPr>
              <w:rPr>
                <w:rFonts w:ascii="r_ansi" w:hAnsi="r_ansi"/>
                <w:b/>
                <w:sz w:val="18"/>
                <w:szCs w:val="18"/>
              </w:rPr>
            </w:pPr>
            <w:r w:rsidRPr="00187D79">
              <w:rPr>
                <w:rFonts w:ascii="r_ansi" w:hAnsi="r_ansi"/>
                <w:b/>
                <w:sz w:val="18"/>
                <w:szCs w:val="18"/>
              </w:rPr>
              <w:t>ITEM: RCDPE PAYER FL</w:t>
            </w:r>
            <w:r>
              <w:rPr>
                <w:rFonts w:ascii="r_ansi" w:hAnsi="r_ansi"/>
                <w:b/>
                <w:sz w:val="18"/>
                <w:szCs w:val="18"/>
              </w:rPr>
              <w:t xml:space="preserve">AGS EDIT            </w:t>
            </w:r>
            <w:r w:rsidRPr="00187D79">
              <w:rPr>
                <w:rFonts w:ascii="r_ansi" w:hAnsi="r_ansi"/>
                <w:b/>
                <w:sz w:val="18"/>
                <w:szCs w:val="18"/>
              </w:rPr>
              <w:t>SEQUENCE: 100</w:t>
            </w:r>
          </w:p>
          <w:p w14:paraId="5293C4D4" w14:textId="153549EE" w:rsidR="00850952" w:rsidRPr="00187D79" w:rsidRDefault="00850952" w:rsidP="00850952">
            <w:pPr>
              <w:rPr>
                <w:rFonts w:ascii="r_ansi" w:hAnsi="r_ansi"/>
                <w:b/>
                <w:sz w:val="18"/>
                <w:szCs w:val="18"/>
              </w:rPr>
            </w:pPr>
            <w:r w:rsidRPr="00187D79">
              <w:rPr>
                <w:rFonts w:ascii="r_ansi" w:hAnsi="r_ansi"/>
                <w:b/>
                <w:sz w:val="18"/>
                <w:szCs w:val="18"/>
              </w:rPr>
              <w:t>ITEM: RCDPE PAYER FL</w:t>
            </w:r>
            <w:r>
              <w:rPr>
                <w:rFonts w:ascii="r_ansi" w:hAnsi="r_ansi"/>
                <w:b/>
                <w:sz w:val="18"/>
                <w:szCs w:val="18"/>
              </w:rPr>
              <w:t xml:space="preserve">AGS FILTER          </w:t>
            </w:r>
            <w:r w:rsidRPr="00187D79">
              <w:rPr>
                <w:rFonts w:ascii="r_ansi" w:hAnsi="r_ansi"/>
                <w:b/>
                <w:sz w:val="18"/>
                <w:szCs w:val="18"/>
              </w:rPr>
              <w:t>SEQUENCE: 110</w:t>
            </w:r>
          </w:p>
          <w:p w14:paraId="44B5200A" w14:textId="5D1DE108" w:rsidR="00850952" w:rsidRPr="00187D79" w:rsidRDefault="00850952" w:rsidP="00850952">
            <w:pPr>
              <w:rPr>
                <w:rFonts w:ascii="r_ansi" w:hAnsi="r_ansi"/>
                <w:b/>
                <w:sz w:val="18"/>
                <w:szCs w:val="18"/>
              </w:rPr>
            </w:pPr>
            <w:r w:rsidRPr="00187D79">
              <w:rPr>
                <w:rFonts w:ascii="r_ansi" w:hAnsi="r_ansi"/>
                <w:b/>
                <w:sz w:val="18"/>
                <w:szCs w:val="18"/>
              </w:rPr>
              <w:t>ITEM: RCDPE PAYER FL</w:t>
            </w:r>
            <w:r>
              <w:rPr>
                <w:rFonts w:ascii="r_ansi" w:hAnsi="r_ansi"/>
                <w:b/>
                <w:sz w:val="18"/>
                <w:szCs w:val="18"/>
              </w:rPr>
              <w:t xml:space="preserve">AG PHARM            </w:t>
            </w:r>
            <w:r w:rsidRPr="00187D79">
              <w:rPr>
                <w:rFonts w:ascii="r_ansi" w:hAnsi="r_ansi"/>
                <w:b/>
                <w:sz w:val="18"/>
                <w:szCs w:val="18"/>
              </w:rPr>
              <w:t>SEQUENCE: 200</w:t>
            </w:r>
          </w:p>
          <w:p w14:paraId="1B8F6690" w14:textId="7F68ED9F" w:rsidR="00850952" w:rsidRPr="00187D79" w:rsidRDefault="00850952" w:rsidP="00850952">
            <w:pPr>
              <w:rPr>
                <w:rFonts w:ascii="r_ansi" w:hAnsi="r_ansi"/>
                <w:b/>
                <w:sz w:val="18"/>
                <w:szCs w:val="18"/>
              </w:rPr>
            </w:pPr>
            <w:r w:rsidRPr="00187D79">
              <w:rPr>
                <w:rFonts w:ascii="r_ansi" w:hAnsi="r_ansi"/>
                <w:b/>
                <w:sz w:val="18"/>
                <w:szCs w:val="18"/>
              </w:rPr>
              <w:t>ITEM: RCDPE PAYER FL</w:t>
            </w:r>
            <w:r>
              <w:rPr>
                <w:rFonts w:ascii="r_ansi" w:hAnsi="r_ansi"/>
                <w:b/>
                <w:sz w:val="18"/>
                <w:szCs w:val="18"/>
              </w:rPr>
              <w:t xml:space="preserve">AG TRIC             </w:t>
            </w:r>
            <w:r w:rsidRPr="00187D79">
              <w:rPr>
                <w:rFonts w:ascii="r_ansi" w:hAnsi="r_ansi"/>
                <w:b/>
                <w:sz w:val="18"/>
                <w:szCs w:val="18"/>
              </w:rPr>
              <w:t>SEQUENCE: 210</w:t>
            </w:r>
          </w:p>
          <w:p w14:paraId="15C02DC3" w14:textId="5B4639F1" w:rsidR="00850952" w:rsidRPr="00191E8E" w:rsidRDefault="00850952" w:rsidP="00191E8E">
            <w:pPr>
              <w:rPr>
                <w:rFonts w:ascii="r_ansi" w:hAnsi="r_ansi"/>
                <w:b/>
                <w:sz w:val="18"/>
                <w:szCs w:val="18"/>
              </w:rPr>
            </w:pPr>
            <w:r w:rsidRPr="00187D79">
              <w:rPr>
                <w:rFonts w:ascii="r_ansi" w:hAnsi="r_ansi"/>
                <w:b/>
                <w:sz w:val="18"/>
                <w:szCs w:val="18"/>
              </w:rPr>
              <w:t xml:space="preserve">ITEM: IBJ EXIT      </w:t>
            </w:r>
            <w:r>
              <w:rPr>
                <w:rFonts w:ascii="r_ansi" w:hAnsi="r_ansi"/>
                <w:b/>
                <w:sz w:val="18"/>
                <w:szCs w:val="18"/>
              </w:rPr>
              <w:t xml:space="preserve">                    </w:t>
            </w:r>
            <w:r w:rsidRPr="00187D79">
              <w:rPr>
                <w:rFonts w:ascii="r_ansi" w:hAnsi="r_ansi"/>
                <w:b/>
                <w:sz w:val="18"/>
                <w:szCs w:val="18"/>
              </w:rPr>
              <w:t>SEQUENCE: 900</w:t>
            </w:r>
          </w:p>
        </w:tc>
      </w:tr>
      <w:tr w:rsidR="00850952" w14:paraId="520501BD" w14:textId="77777777" w:rsidTr="00850952">
        <w:trPr>
          <w:cantSplit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CE6DBB" w14:textId="77777777" w:rsidR="00850952" w:rsidRDefault="00850952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Data Passing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F545EEC" w14:textId="77777777" w:rsidR="00850952" w:rsidRDefault="00850952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5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2CA6239" w14:textId="77777777" w:rsidR="00850952" w:rsidRDefault="00850952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Output</w:t>
            </w:r>
          </w:p>
        </w:tc>
        <w:tc>
          <w:tcPr>
            <w:tcW w:w="5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926DA0E" w14:textId="77777777" w:rsidR="00850952" w:rsidRDefault="00850952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2883183" w14:textId="77777777" w:rsidR="00850952" w:rsidRDefault="00850952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1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0540A" w14:textId="77777777" w:rsidR="00850952" w:rsidRDefault="00850952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Local Reference</w:t>
            </w:r>
          </w:p>
        </w:tc>
      </w:tr>
      <w:tr w:rsidR="00850952" w14:paraId="1E9522FF" w14:textId="77777777" w:rsidTr="00850952">
        <w:trPr>
          <w:cantSplit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207E1D" w14:textId="77777777" w:rsidR="00850952" w:rsidRDefault="00850952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Item Text Description</w:t>
            </w:r>
          </w:p>
        </w:tc>
        <w:tc>
          <w:tcPr>
            <w:tcW w:w="378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2D8D4" w14:textId="77777777" w:rsidR="00850952" w:rsidRDefault="00850952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N/A</w:t>
            </w:r>
          </w:p>
        </w:tc>
      </w:tr>
      <w:tr w:rsidR="00850952" w14:paraId="11DCCCA8" w14:textId="77777777" w:rsidTr="00850952">
        <w:trPr>
          <w:cantSplit/>
          <w:trHeight w:val="360"/>
        </w:trPr>
        <w:tc>
          <w:tcPr>
            <w:tcW w:w="1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6C4C47" w14:textId="77777777" w:rsidR="00850952" w:rsidRDefault="00850952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Protocol Type</w:t>
            </w:r>
          </w:p>
        </w:tc>
        <w:tc>
          <w:tcPr>
            <w:tcW w:w="665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7B7301D" w14:textId="77777777" w:rsidR="00850952" w:rsidRDefault="00850952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Action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9BD86BA" w14:textId="53CC0B95" w:rsidR="00850952" w:rsidRDefault="00850952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Menu</w:t>
            </w:r>
          </w:p>
        </w:tc>
        <w:tc>
          <w:tcPr>
            <w:tcW w:w="994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6E65E45" w14:textId="77777777" w:rsidR="00850952" w:rsidRDefault="00850952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Protocol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EBB4899" w14:textId="77777777" w:rsidR="00850952" w:rsidRDefault="00850952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Protocol Menu</w:t>
            </w:r>
          </w:p>
        </w:tc>
      </w:tr>
      <w:tr w:rsidR="00850952" w14:paraId="14C7A767" w14:textId="77777777" w:rsidTr="00850952">
        <w:trPr>
          <w:cantSplit/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40FE9" w14:textId="77777777" w:rsidR="00850952" w:rsidRDefault="00850952">
            <w:pPr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1195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7035767" w14:textId="77777777" w:rsidR="00850952" w:rsidRDefault="00850952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Limited Protocol</w:t>
            </w:r>
          </w:p>
        </w:tc>
        <w:tc>
          <w:tcPr>
            <w:tcW w:w="99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3CEAA0" w14:textId="77777777" w:rsidR="00850952" w:rsidRDefault="00850952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Extended Action</w:t>
            </w:r>
          </w:p>
        </w:tc>
        <w:tc>
          <w:tcPr>
            <w:tcW w:w="15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A01DEA8" w14:textId="77777777" w:rsidR="00850952" w:rsidRDefault="00850952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Dialog</w:t>
            </w:r>
          </w:p>
        </w:tc>
      </w:tr>
      <w:tr w:rsidR="00850952" w14:paraId="3C2BF527" w14:textId="77777777" w:rsidTr="00850952">
        <w:trPr>
          <w:cantSplit/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DE220" w14:textId="77777777" w:rsidR="00850952" w:rsidRDefault="00850952">
            <w:pPr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3780" w:type="pct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8B8F1" w14:textId="77777777" w:rsidR="00850952" w:rsidRDefault="00850952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Other</w:t>
            </w:r>
          </w:p>
        </w:tc>
      </w:tr>
      <w:tr w:rsidR="00850952" w14:paraId="48FEB8CA" w14:textId="77777777" w:rsidTr="00850952">
        <w:trPr>
          <w:cantSplit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D68BFE4" w14:textId="77777777" w:rsidR="00850952" w:rsidRDefault="00850952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Associated Routine</w:t>
            </w:r>
          </w:p>
        </w:tc>
        <w:tc>
          <w:tcPr>
            <w:tcW w:w="378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8F28" w14:textId="55E523D3" w:rsidR="00850952" w:rsidRDefault="00850952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RCDPEP</w:t>
            </w:r>
          </w:p>
        </w:tc>
      </w:tr>
      <w:tr w:rsidR="00850952" w14:paraId="04B1C895" w14:textId="77777777" w:rsidTr="00850952">
        <w:trPr>
          <w:cantSplit/>
          <w:tblHeader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6F03ED41" w14:textId="77777777" w:rsidR="00850952" w:rsidRDefault="00850952">
            <w:pPr>
              <w:pStyle w:val="TableHeading"/>
              <w:spacing w:line="276" w:lineRule="auto"/>
            </w:pPr>
            <w:r>
              <w:t>Current Entry Action Logic</w:t>
            </w:r>
          </w:p>
        </w:tc>
      </w:tr>
      <w:tr w:rsidR="00850952" w14:paraId="53BDCC9E" w14:textId="77777777" w:rsidTr="00850952">
        <w:trPr>
          <w:cantSplit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68BA3F" w14:textId="77777777" w:rsidR="00850952" w:rsidRDefault="00850952">
            <w:pPr>
              <w:pStyle w:val="TableText"/>
              <w:spacing w:line="276" w:lineRule="auto"/>
            </w:pPr>
            <w:r>
              <w:t>N/A</w:t>
            </w:r>
          </w:p>
        </w:tc>
      </w:tr>
      <w:tr w:rsidR="00850952" w14:paraId="757F3E6B" w14:textId="77777777" w:rsidTr="00850952">
        <w:trPr>
          <w:cantSplit/>
          <w:tblHeader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335F990C" w14:textId="77777777" w:rsidR="00850952" w:rsidRDefault="00850952">
            <w:pPr>
              <w:pStyle w:val="TableHeading"/>
              <w:spacing w:line="276" w:lineRule="auto"/>
            </w:pPr>
            <w:r>
              <w:t>Modified Entry Action Logic (Changes are in bold)</w:t>
            </w:r>
          </w:p>
        </w:tc>
      </w:tr>
      <w:tr w:rsidR="00850952" w14:paraId="354F784B" w14:textId="77777777" w:rsidTr="00850952">
        <w:trPr>
          <w:cantSplit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8A7FA4" w14:textId="6258CE66" w:rsidR="00850952" w:rsidRDefault="00850952">
            <w:pPr>
              <w:spacing w:before="60" w:after="60" w:line="276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N/A</w:t>
            </w:r>
          </w:p>
        </w:tc>
      </w:tr>
      <w:tr w:rsidR="00850952" w14:paraId="112FBF18" w14:textId="77777777" w:rsidTr="00850952">
        <w:trPr>
          <w:cantSplit/>
          <w:tblHeader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44C69430" w14:textId="77777777" w:rsidR="00850952" w:rsidRDefault="00850952">
            <w:pPr>
              <w:pStyle w:val="TableHeading"/>
              <w:spacing w:line="276" w:lineRule="auto"/>
            </w:pPr>
            <w:r>
              <w:t>Current Exit Action Logic</w:t>
            </w:r>
          </w:p>
        </w:tc>
      </w:tr>
      <w:tr w:rsidR="00850952" w14:paraId="1DF55E3D" w14:textId="77777777" w:rsidTr="00850952">
        <w:trPr>
          <w:cantSplit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C2C466" w14:textId="57B4637B" w:rsidR="00850952" w:rsidRDefault="00850952">
            <w:pPr>
              <w:spacing w:before="60" w:after="60"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N/A</w:t>
            </w:r>
          </w:p>
        </w:tc>
      </w:tr>
      <w:tr w:rsidR="00850952" w14:paraId="016F40D6" w14:textId="77777777" w:rsidTr="00850952">
        <w:trPr>
          <w:cantSplit/>
          <w:tblHeader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692D1443" w14:textId="77777777" w:rsidR="00850952" w:rsidRDefault="00850952">
            <w:pPr>
              <w:pStyle w:val="TableHeading"/>
              <w:spacing w:line="276" w:lineRule="auto"/>
            </w:pPr>
            <w:r>
              <w:t>Modified Exit Action Logic (Changes are in bold)</w:t>
            </w:r>
          </w:p>
        </w:tc>
      </w:tr>
      <w:tr w:rsidR="00850952" w14:paraId="1F952506" w14:textId="77777777" w:rsidTr="00850952">
        <w:trPr>
          <w:cantSplit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16F3D6" w14:textId="77777777" w:rsidR="00850952" w:rsidRDefault="00850952">
            <w:pPr>
              <w:spacing w:before="60" w:after="60"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N/A</w:t>
            </w:r>
          </w:p>
        </w:tc>
      </w:tr>
    </w:tbl>
    <w:p w14:paraId="342E35AB" w14:textId="50AFDE98" w:rsidR="00956966" w:rsidRDefault="00956966" w:rsidP="007E7264"/>
    <w:p w14:paraId="03F3ABDC" w14:textId="77777777" w:rsidR="00850952" w:rsidRDefault="00850952" w:rsidP="007E7264"/>
    <w:p w14:paraId="2D53D3BD" w14:textId="79CA3C86" w:rsidR="00956966" w:rsidRDefault="00956966" w:rsidP="007E7264"/>
    <w:p w14:paraId="5E80CDEC" w14:textId="087D7AEA" w:rsidR="00956966" w:rsidRDefault="00956966" w:rsidP="007E7264"/>
    <w:p w14:paraId="7B605439" w14:textId="77777777" w:rsidR="00850952" w:rsidRDefault="00850952" w:rsidP="007E726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954"/>
        <w:gridCol w:w="134"/>
        <w:gridCol w:w="186"/>
        <w:gridCol w:w="755"/>
        <w:gridCol w:w="260"/>
        <w:gridCol w:w="79"/>
        <w:gridCol w:w="636"/>
        <w:gridCol w:w="645"/>
        <w:gridCol w:w="544"/>
        <w:gridCol w:w="772"/>
        <w:gridCol w:w="2275"/>
      </w:tblGrid>
      <w:tr w:rsidR="0027210A" w14:paraId="054A6481" w14:textId="77777777" w:rsidTr="00101294">
        <w:trPr>
          <w:cantSplit/>
          <w:tblHeader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E40EF8" w14:textId="77777777" w:rsidR="0027210A" w:rsidRDefault="0027210A" w:rsidP="00101294">
            <w:pPr>
              <w:pStyle w:val="TableHeading"/>
              <w:spacing w:line="276" w:lineRule="auto"/>
            </w:pPr>
            <w:r>
              <w:t>Protocols</w:t>
            </w:r>
          </w:p>
        </w:tc>
        <w:tc>
          <w:tcPr>
            <w:tcW w:w="378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1EFFDD" w14:textId="77777777" w:rsidR="0027210A" w:rsidRDefault="0027210A" w:rsidP="00101294">
            <w:pPr>
              <w:pStyle w:val="TableHeading"/>
              <w:spacing w:line="276" w:lineRule="auto"/>
            </w:pPr>
            <w:r>
              <w:t>Activities</w:t>
            </w:r>
          </w:p>
        </w:tc>
      </w:tr>
      <w:tr w:rsidR="0027210A" w14:paraId="30E2DF69" w14:textId="77777777" w:rsidTr="00101294">
        <w:trPr>
          <w:cantSplit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1FE6A94" w14:textId="77777777" w:rsidR="0027210A" w:rsidRDefault="0027210A" w:rsidP="00101294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Protocol Name</w:t>
            </w:r>
          </w:p>
        </w:tc>
        <w:tc>
          <w:tcPr>
            <w:tcW w:w="378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B6EB4" w14:textId="668B13A4" w:rsidR="0027210A" w:rsidRDefault="0027210A" w:rsidP="00101294">
            <w:pPr>
              <w:spacing w:after="200" w:line="276" w:lineRule="auto"/>
              <w:rPr>
                <w:rFonts w:ascii="Calibri" w:hAnsi="Calibri"/>
                <w:b/>
                <w:color w:val="000000"/>
              </w:rPr>
            </w:pPr>
            <w:r>
              <w:rPr>
                <w:rFonts w:ascii="Times New Roman" w:hAnsi="Times New Roman" w:cs="Times New Roman"/>
              </w:rPr>
              <w:t>RCDPE PAYER FLAGS EDIT</w:t>
            </w:r>
          </w:p>
        </w:tc>
      </w:tr>
      <w:tr w:rsidR="0027210A" w14:paraId="151DCCBB" w14:textId="77777777" w:rsidTr="00101294">
        <w:trPr>
          <w:cantSplit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A187D4" w14:textId="77777777" w:rsidR="0027210A" w:rsidRDefault="0027210A" w:rsidP="00101294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Enhancement Category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1E48AD5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New</w:t>
            </w:r>
          </w:p>
        </w:tc>
        <w:tc>
          <w:tcPr>
            <w:tcW w:w="66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7AEFDC5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Modify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F4A5A17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Delete</w:t>
            </w:r>
          </w:p>
        </w:tc>
        <w:tc>
          <w:tcPr>
            <w:tcW w:w="18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EF0EF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No Change</w:t>
            </w:r>
          </w:p>
        </w:tc>
      </w:tr>
      <w:tr w:rsidR="0027210A" w14:paraId="5F430B34" w14:textId="77777777" w:rsidTr="00101294">
        <w:trPr>
          <w:cantSplit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43D57C" w14:textId="77777777" w:rsidR="0027210A" w:rsidRDefault="0027210A" w:rsidP="00101294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Associated Protocols</w:t>
            </w:r>
          </w:p>
        </w:tc>
        <w:tc>
          <w:tcPr>
            <w:tcW w:w="378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1CEB0" w14:textId="05D0E21B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  <w:b/>
                <w:iCs/>
                <w:highlight w:val="yellow"/>
              </w:rPr>
            </w:pPr>
            <w:r>
              <w:rPr>
                <w:rFonts w:ascii="Garamond" w:hAnsi="Garamond"/>
              </w:rPr>
              <w:t>RCDPE PAYER FLAGS MENU</w:t>
            </w:r>
          </w:p>
        </w:tc>
      </w:tr>
      <w:tr w:rsidR="0027210A" w14:paraId="3C12AD6C" w14:textId="77777777" w:rsidTr="00101294">
        <w:trPr>
          <w:cantSplit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11BEDB" w14:textId="77777777" w:rsidR="0027210A" w:rsidRDefault="0027210A" w:rsidP="00101294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Data Passing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D39FCB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5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2A5E61F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Output</w:t>
            </w:r>
          </w:p>
        </w:tc>
        <w:tc>
          <w:tcPr>
            <w:tcW w:w="5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179EFA7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DEBC2F1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1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27941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Local Reference</w:t>
            </w:r>
          </w:p>
        </w:tc>
      </w:tr>
      <w:tr w:rsidR="0027210A" w14:paraId="5F0A7315" w14:textId="77777777" w:rsidTr="00101294">
        <w:trPr>
          <w:cantSplit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93D6E9" w14:textId="77777777" w:rsidR="0027210A" w:rsidRDefault="0027210A" w:rsidP="00101294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Item Text Description</w:t>
            </w:r>
          </w:p>
        </w:tc>
        <w:tc>
          <w:tcPr>
            <w:tcW w:w="378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877D8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N/A</w:t>
            </w:r>
          </w:p>
        </w:tc>
      </w:tr>
      <w:tr w:rsidR="0027210A" w14:paraId="4A9BA463" w14:textId="77777777" w:rsidTr="00101294">
        <w:trPr>
          <w:cantSplit/>
          <w:trHeight w:val="360"/>
        </w:trPr>
        <w:tc>
          <w:tcPr>
            <w:tcW w:w="1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EDCFC3" w14:textId="77777777" w:rsidR="0027210A" w:rsidRDefault="0027210A" w:rsidP="00101294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Protocol Type</w:t>
            </w:r>
          </w:p>
        </w:tc>
        <w:tc>
          <w:tcPr>
            <w:tcW w:w="665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4482B3A" w14:textId="7DCC89E6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heck50"/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bookmarkEnd w:id="3"/>
            <w:r>
              <w:rPr>
                <w:rFonts w:ascii="Garamond" w:hAnsi="Garamond"/>
              </w:rPr>
              <w:t xml:space="preserve"> Action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FAF438A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Menu</w:t>
            </w:r>
          </w:p>
        </w:tc>
        <w:tc>
          <w:tcPr>
            <w:tcW w:w="994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1BEB529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Protocol</w:t>
            </w:r>
          </w:p>
        </w:tc>
        <w:tc>
          <w:tcPr>
            <w:tcW w:w="159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C38D04C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Protocol Menu</w:t>
            </w:r>
          </w:p>
        </w:tc>
      </w:tr>
      <w:tr w:rsidR="0027210A" w14:paraId="36BC63BE" w14:textId="77777777" w:rsidTr="00101294">
        <w:trPr>
          <w:cantSplit/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E4D52" w14:textId="77777777" w:rsidR="0027210A" w:rsidRDefault="0027210A" w:rsidP="00101294">
            <w:pPr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1195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9E91715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Limited Protocol</w:t>
            </w:r>
          </w:p>
        </w:tc>
        <w:tc>
          <w:tcPr>
            <w:tcW w:w="99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2767BB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Extended Action</w:t>
            </w:r>
          </w:p>
        </w:tc>
        <w:tc>
          <w:tcPr>
            <w:tcW w:w="15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8C34860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Dialog</w:t>
            </w:r>
          </w:p>
        </w:tc>
      </w:tr>
      <w:tr w:rsidR="0027210A" w14:paraId="027F188B" w14:textId="77777777" w:rsidTr="00101294">
        <w:trPr>
          <w:cantSplit/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B33D5" w14:textId="77777777" w:rsidR="0027210A" w:rsidRDefault="0027210A" w:rsidP="00101294">
            <w:pPr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3780" w:type="pct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05AFC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Other</w:t>
            </w:r>
          </w:p>
        </w:tc>
      </w:tr>
      <w:tr w:rsidR="0027210A" w14:paraId="7D12E31C" w14:textId="77777777" w:rsidTr="00101294">
        <w:trPr>
          <w:cantSplit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0DD394D" w14:textId="77777777" w:rsidR="0027210A" w:rsidRDefault="0027210A" w:rsidP="00101294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Associated Routine</w:t>
            </w:r>
          </w:p>
        </w:tc>
        <w:tc>
          <w:tcPr>
            <w:tcW w:w="378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30A5" w14:textId="2AD330C5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RCDPEP</w:t>
            </w:r>
          </w:p>
        </w:tc>
      </w:tr>
      <w:tr w:rsidR="0027210A" w14:paraId="7DD8D4B9" w14:textId="77777777" w:rsidTr="00101294">
        <w:trPr>
          <w:cantSplit/>
          <w:tblHeader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589F99B7" w14:textId="77777777" w:rsidR="0027210A" w:rsidRDefault="0027210A" w:rsidP="00101294">
            <w:pPr>
              <w:pStyle w:val="TableHeading"/>
              <w:spacing w:line="276" w:lineRule="auto"/>
            </w:pPr>
            <w:r>
              <w:t>Current Entry Action Logic</w:t>
            </w:r>
          </w:p>
        </w:tc>
      </w:tr>
      <w:tr w:rsidR="0027210A" w14:paraId="12FDE408" w14:textId="77777777" w:rsidTr="00101294">
        <w:trPr>
          <w:cantSplit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65B5D8" w14:textId="77777777" w:rsidR="0027210A" w:rsidRPr="004C2083" w:rsidRDefault="0027210A" w:rsidP="00101294">
            <w:pPr>
              <w:pStyle w:val="TableText"/>
              <w:spacing w:line="276" w:lineRule="auto"/>
              <w:rPr>
                <w:b/>
              </w:rPr>
            </w:pPr>
            <w:r w:rsidRPr="004C2083">
              <w:rPr>
                <w:b/>
              </w:rPr>
              <w:t>N/A</w:t>
            </w:r>
          </w:p>
        </w:tc>
      </w:tr>
      <w:tr w:rsidR="0027210A" w14:paraId="2ACF50DB" w14:textId="77777777" w:rsidTr="00101294">
        <w:trPr>
          <w:cantSplit/>
          <w:tblHeader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3121C21A" w14:textId="77777777" w:rsidR="0027210A" w:rsidRDefault="0027210A" w:rsidP="00101294">
            <w:pPr>
              <w:pStyle w:val="TableHeading"/>
              <w:spacing w:line="276" w:lineRule="auto"/>
            </w:pPr>
            <w:r>
              <w:t>Modified Entry Action Logic (Changes are in bold)</w:t>
            </w:r>
          </w:p>
          <w:p w14:paraId="77203CF4" w14:textId="1C40C340" w:rsidR="0027210A" w:rsidRDefault="0027210A" w:rsidP="00101294">
            <w:pPr>
              <w:pStyle w:val="TableHeading"/>
              <w:spacing w:line="276" w:lineRule="auto"/>
            </w:pPr>
            <w:r w:rsidRPr="00187D79">
              <w:rPr>
                <w:rFonts w:ascii="r_ansi" w:hAnsi="r_ansi"/>
                <w:szCs w:val="20"/>
              </w:rPr>
              <w:t>D EDIT^RCDPEP</w:t>
            </w:r>
          </w:p>
        </w:tc>
      </w:tr>
      <w:tr w:rsidR="0027210A" w14:paraId="1B589BD6" w14:textId="77777777" w:rsidTr="00101294">
        <w:trPr>
          <w:cantSplit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5DB0E8" w14:textId="77777777" w:rsidR="0027210A" w:rsidRDefault="0027210A" w:rsidP="00101294">
            <w:pPr>
              <w:spacing w:before="60" w:after="60"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27210A" w14:paraId="5D976317" w14:textId="77777777" w:rsidTr="00101294">
        <w:trPr>
          <w:cantSplit/>
          <w:tblHeader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315F156B" w14:textId="77777777" w:rsidR="0027210A" w:rsidRDefault="0027210A" w:rsidP="00101294">
            <w:pPr>
              <w:pStyle w:val="TableHeading"/>
              <w:spacing w:line="276" w:lineRule="auto"/>
            </w:pPr>
            <w:r>
              <w:t>Current Exit Action Logic</w:t>
            </w:r>
          </w:p>
          <w:p w14:paraId="27C577F3" w14:textId="77777777" w:rsidR="0027210A" w:rsidRDefault="0027210A" w:rsidP="00101294">
            <w:pPr>
              <w:pStyle w:val="TableHeading"/>
              <w:spacing w:line="276" w:lineRule="auto"/>
            </w:pPr>
            <w:r>
              <w:t>N/A</w:t>
            </w:r>
          </w:p>
        </w:tc>
      </w:tr>
      <w:tr w:rsidR="0027210A" w14:paraId="7D23CE51" w14:textId="77777777" w:rsidTr="00101294">
        <w:trPr>
          <w:cantSplit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C163F1" w14:textId="77777777" w:rsidR="0027210A" w:rsidRDefault="0027210A" w:rsidP="00101294">
            <w:pPr>
              <w:spacing w:before="60" w:after="60" w:line="276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27210A" w14:paraId="10ED8457" w14:textId="77777777" w:rsidTr="00101294">
        <w:trPr>
          <w:cantSplit/>
          <w:tblHeader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61AEFB5A" w14:textId="77777777" w:rsidR="0027210A" w:rsidRDefault="0027210A" w:rsidP="00101294">
            <w:pPr>
              <w:pStyle w:val="TableHeading"/>
              <w:spacing w:line="276" w:lineRule="auto"/>
            </w:pPr>
            <w:r>
              <w:t>Modified Exit Action Logic (Changes are in bold)</w:t>
            </w:r>
          </w:p>
        </w:tc>
      </w:tr>
      <w:tr w:rsidR="0027210A" w14:paraId="65B8EC30" w14:textId="77777777" w:rsidTr="00101294">
        <w:trPr>
          <w:cantSplit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FAAC84" w14:textId="77777777" w:rsidR="0027210A" w:rsidRDefault="0027210A" w:rsidP="00101294">
            <w:pPr>
              <w:spacing w:before="60" w:after="60"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N/A</w:t>
            </w:r>
          </w:p>
        </w:tc>
      </w:tr>
    </w:tbl>
    <w:p w14:paraId="398C0CD0" w14:textId="77777777" w:rsidR="00850952" w:rsidRDefault="00850952" w:rsidP="007E7264"/>
    <w:p w14:paraId="09AC667A" w14:textId="77777777" w:rsidR="0027210A" w:rsidRDefault="0027210A" w:rsidP="007E7264"/>
    <w:p w14:paraId="3B04DDE2" w14:textId="218864FB" w:rsidR="00956966" w:rsidRDefault="00956966" w:rsidP="007E7264"/>
    <w:p w14:paraId="0896C46F" w14:textId="6F1D1CEA" w:rsidR="00897EF7" w:rsidRDefault="00897EF7" w:rsidP="007E726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954"/>
        <w:gridCol w:w="134"/>
        <w:gridCol w:w="186"/>
        <w:gridCol w:w="755"/>
        <w:gridCol w:w="260"/>
        <w:gridCol w:w="79"/>
        <w:gridCol w:w="636"/>
        <w:gridCol w:w="645"/>
        <w:gridCol w:w="544"/>
        <w:gridCol w:w="772"/>
        <w:gridCol w:w="2275"/>
      </w:tblGrid>
      <w:tr w:rsidR="0027210A" w14:paraId="6228C49F" w14:textId="77777777" w:rsidTr="00101294">
        <w:trPr>
          <w:cantSplit/>
          <w:tblHeader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178B72" w14:textId="77777777" w:rsidR="0027210A" w:rsidRDefault="0027210A" w:rsidP="00101294">
            <w:pPr>
              <w:pStyle w:val="TableHeading"/>
              <w:spacing w:line="276" w:lineRule="auto"/>
            </w:pPr>
            <w:r>
              <w:t>Protocols</w:t>
            </w:r>
          </w:p>
        </w:tc>
        <w:tc>
          <w:tcPr>
            <w:tcW w:w="378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4D93B7" w14:textId="77777777" w:rsidR="0027210A" w:rsidRDefault="0027210A" w:rsidP="00101294">
            <w:pPr>
              <w:pStyle w:val="TableHeading"/>
              <w:spacing w:line="276" w:lineRule="auto"/>
            </w:pPr>
            <w:r>
              <w:t>Activities</w:t>
            </w:r>
          </w:p>
        </w:tc>
      </w:tr>
      <w:tr w:rsidR="0027210A" w14:paraId="3CAC1D43" w14:textId="77777777" w:rsidTr="00101294">
        <w:trPr>
          <w:cantSplit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0BEC3D" w14:textId="77777777" w:rsidR="0027210A" w:rsidRDefault="0027210A" w:rsidP="00101294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Protocol Name</w:t>
            </w:r>
          </w:p>
        </w:tc>
        <w:tc>
          <w:tcPr>
            <w:tcW w:w="378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2D041" w14:textId="2BA31AA2" w:rsidR="0027210A" w:rsidRDefault="0027210A" w:rsidP="00101294">
            <w:pPr>
              <w:spacing w:after="200" w:line="276" w:lineRule="auto"/>
              <w:rPr>
                <w:rFonts w:ascii="Calibri" w:hAnsi="Calibri"/>
                <w:b/>
                <w:color w:val="000000"/>
              </w:rPr>
            </w:pPr>
            <w:r>
              <w:rPr>
                <w:rFonts w:ascii="Times New Roman" w:hAnsi="Times New Roman" w:cs="Times New Roman"/>
              </w:rPr>
              <w:t>RCDPE PAYER FLAGS FILTER</w:t>
            </w:r>
          </w:p>
        </w:tc>
      </w:tr>
      <w:tr w:rsidR="0027210A" w14:paraId="04EF0DB9" w14:textId="77777777" w:rsidTr="00101294">
        <w:trPr>
          <w:cantSplit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EB7067" w14:textId="77777777" w:rsidR="0027210A" w:rsidRDefault="0027210A" w:rsidP="00101294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Enhancement Category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043E9D3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New</w:t>
            </w:r>
          </w:p>
        </w:tc>
        <w:tc>
          <w:tcPr>
            <w:tcW w:w="66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86E054A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Modify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FCDC637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Delete</w:t>
            </w:r>
          </w:p>
        </w:tc>
        <w:tc>
          <w:tcPr>
            <w:tcW w:w="18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A201F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No Change</w:t>
            </w:r>
          </w:p>
        </w:tc>
      </w:tr>
      <w:tr w:rsidR="0027210A" w14:paraId="1C6A7812" w14:textId="77777777" w:rsidTr="00101294">
        <w:trPr>
          <w:cantSplit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EE181E" w14:textId="77777777" w:rsidR="0027210A" w:rsidRDefault="0027210A" w:rsidP="00101294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Associated Protocols</w:t>
            </w:r>
          </w:p>
        </w:tc>
        <w:tc>
          <w:tcPr>
            <w:tcW w:w="378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033A8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  <w:b/>
                <w:iCs/>
                <w:highlight w:val="yellow"/>
              </w:rPr>
            </w:pPr>
            <w:r>
              <w:rPr>
                <w:rFonts w:ascii="Garamond" w:hAnsi="Garamond"/>
              </w:rPr>
              <w:t>RCDPE PAYER FLAGS MENU</w:t>
            </w:r>
          </w:p>
        </w:tc>
      </w:tr>
      <w:tr w:rsidR="0027210A" w14:paraId="64241113" w14:textId="77777777" w:rsidTr="00101294">
        <w:trPr>
          <w:cantSplit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8CFB51" w14:textId="77777777" w:rsidR="0027210A" w:rsidRDefault="0027210A" w:rsidP="00101294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Data Passing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9235C8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5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6260DF3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Output</w:t>
            </w:r>
          </w:p>
        </w:tc>
        <w:tc>
          <w:tcPr>
            <w:tcW w:w="5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CF20A61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C8502AE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1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4A614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Local Reference</w:t>
            </w:r>
          </w:p>
        </w:tc>
      </w:tr>
      <w:tr w:rsidR="0027210A" w14:paraId="3F0BFB84" w14:textId="77777777" w:rsidTr="00101294">
        <w:trPr>
          <w:cantSplit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AFEE80" w14:textId="77777777" w:rsidR="0027210A" w:rsidRDefault="0027210A" w:rsidP="00101294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lastRenderedPageBreak/>
              <w:t>Item Text Description</w:t>
            </w:r>
          </w:p>
        </w:tc>
        <w:tc>
          <w:tcPr>
            <w:tcW w:w="378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D9438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N/A</w:t>
            </w:r>
          </w:p>
        </w:tc>
      </w:tr>
      <w:tr w:rsidR="0027210A" w14:paraId="61F9A116" w14:textId="77777777" w:rsidTr="00101294">
        <w:trPr>
          <w:cantSplit/>
          <w:trHeight w:val="360"/>
        </w:trPr>
        <w:tc>
          <w:tcPr>
            <w:tcW w:w="1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BCC241" w14:textId="77777777" w:rsidR="0027210A" w:rsidRDefault="0027210A" w:rsidP="00101294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Protocol Type</w:t>
            </w:r>
          </w:p>
        </w:tc>
        <w:tc>
          <w:tcPr>
            <w:tcW w:w="665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9752681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Action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E531C79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Menu</w:t>
            </w:r>
          </w:p>
        </w:tc>
        <w:tc>
          <w:tcPr>
            <w:tcW w:w="994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578203A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Protocol</w:t>
            </w:r>
          </w:p>
        </w:tc>
        <w:tc>
          <w:tcPr>
            <w:tcW w:w="159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C793BD8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Protocol Menu</w:t>
            </w:r>
          </w:p>
        </w:tc>
      </w:tr>
      <w:tr w:rsidR="0027210A" w14:paraId="35E42BE8" w14:textId="77777777" w:rsidTr="00101294">
        <w:trPr>
          <w:cantSplit/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5BE1B" w14:textId="77777777" w:rsidR="0027210A" w:rsidRDefault="0027210A" w:rsidP="00101294">
            <w:pPr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1195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17AE7FA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Limited Protocol</w:t>
            </w:r>
          </w:p>
        </w:tc>
        <w:tc>
          <w:tcPr>
            <w:tcW w:w="99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223750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Extended Action</w:t>
            </w:r>
          </w:p>
        </w:tc>
        <w:tc>
          <w:tcPr>
            <w:tcW w:w="15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2B0DB91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Dialog</w:t>
            </w:r>
          </w:p>
        </w:tc>
      </w:tr>
      <w:tr w:rsidR="0027210A" w14:paraId="069023E4" w14:textId="77777777" w:rsidTr="00101294">
        <w:trPr>
          <w:cantSplit/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54225" w14:textId="77777777" w:rsidR="0027210A" w:rsidRDefault="0027210A" w:rsidP="00101294">
            <w:pPr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3780" w:type="pct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73744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Other</w:t>
            </w:r>
          </w:p>
        </w:tc>
      </w:tr>
      <w:tr w:rsidR="0027210A" w14:paraId="489DD16F" w14:textId="77777777" w:rsidTr="00101294">
        <w:trPr>
          <w:cantSplit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2BDA2CA" w14:textId="77777777" w:rsidR="0027210A" w:rsidRDefault="0027210A" w:rsidP="00101294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Associated Routine</w:t>
            </w:r>
          </w:p>
        </w:tc>
        <w:tc>
          <w:tcPr>
            <w:tcW w:w="378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B0BBB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RCDPEP</w:t>
            </w:r>
          </w:p>
        </w:tc>
      </w:tr>
      <w:tr w:rsidR="0027210A" w14:paraId="4E0503CC" w14:textId="77777777" w:rsidTr="00101294">
        <w:trPr>
          <w:cantSplit/>
          <w:tblHeader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69787A9F" w14:textId="77777777" w:rsidR="0027210A" w:rsidRDefault="0027210A" w:rsidP="00101294">
            <w:pPr>
              <w:pStyle w:val="TableHeading"/>
              <w:spacing w:line="276" w:lineRule="auto"/>
            </w:pPr>
            <w:r>
              <w:t>Current Entry Action Logic</w:t>
            </w:r>
          </w:p>
        </w:tc>
      </w:tr>
      <w:tr w:rsidR="0027210A" w14:paraId="1DC318AB" w14:textId="77777777" w:rsidTr="00101294">
        <w:trPr>
          <w:cantSplit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6F8160" w14:textId="77777777" w:rsidR="0027210A" w:rsidRPr="004C2083" w:rsidRDefault="0027210A" w:rsidP="00101294">
            <w:pPr>
              <w:pStyle w:val="TableText"/>
              <w:spacing w:line="276" w:lineRule="auto"/>
              <w:rPr>
                <w:b/>
              </w:rPr>
            </w:pPr>
            <w:r w:rsidRPr="004C2083">
              <w:rPr>
                <w:b/>
              </w:rPr>
              <w:t>N/A</w:t>
            </w:r>
          </w:p>
        </w:tc>
      </w:tr>
      <w:tr w:rsidR="0027210A" w14:paraId="6EBC5155" w14:textId="77777777" w:rsidTr="00101294">
        <w:trPr>
          <w:cantSplit/>
          <w:tblHeader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609614F6" w14:textId="77777777" w:rsidR="0027210A" w:rsidRDefault="0027210A" w:rsidP="00101294">
            <w:pPr>
              <w:pStyle w:val="TableHeading"/>
              <w:spacing w:line="276" w:lineRule="auto"/>
            </w:pPr>
            <w:r>
              <w:t>Modified Entry Action Logic (Changes are in bold)</w:t>
            </w:r>
          </w:p>
          <w:p w14:paraId="78AF0E16" w14:textId="0D2DF622" w:rsidR="0027210A" w:rsidRDefault="0027210A" w:rsidP="00101294">
            <w:pPr>
              <w:pStyle w:val="TableHeading"/>
              <w:spacing w:line="276" w:lineRule="auto"/>
            </w:pPr>
            <w:r>
              <w:rPr>
                <w:rFonts w:ascii="r_ansi" w:hAnsi="r_ansi"/>
                <w:szCs w:val="20"/>
              </w:rPr>
              <w:t>D FILTER</w:t>
            </w:r>
            <w:r w:rsidRPr="00187D79">
              <w:rPr>
                <w:rFonts w:ascii="r_ansi" w:hAnsi="r_ansi"/>
                <w:szCs w:val="20"/>
              </w:rPr>
              <w:t>^RCDPEP</w:t>
            </w:r>
          </w:p>
        </w:tc>
      </w:tr>
      <w:tr w:rsidR="0027210A" w14:paraId="2DAD3E8D" w14:textId="77777777" w:rsidTr="00101294">
        <w:trPr>
          <w:cantSplit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892715" w14:textId="77777777" w:rsidR="0027210A" w:rsidRDefault="0027210A" w:rsidP="00101294">
            <w:pPr>
              <w:spacing w:before="60" w:after="60"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27210A" w14:paraId="1888C64A" w14:textId="77777777" w:rsidTr="00101294">
        <w:trPr>
          <w:cantSplit/>
          <w:tblHeader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6A456C9B" w14:textId="77777777" w:rsidR="0027210A" w:rsidRDefault="0027210A" w:rsidP="00101294">
            <w:pPr>
              <w:pStyle w:val="TableHeading"/>
              <w:spacing w:line="276" w:lineRule="auto"/>
            </w:pPr>
            <w:r>
              <w:t>Current Exit Action Logic</w:t>
            </w:r>
          </w:p>
          <w:p w14:paraId="046457CB" w14:textId="77777777" w:rsidR="0027210A" w:rsidRDefault="0027210A" w:rsidP="00101294">
            <w:pPr>
              <w:pStyle w:val="TableHeading"/>
              <w:spacing w:line="276" w:lineRule="auto"/>
            </w:pPr>
            <w:r>
              <w:t>N/A</w:t>
            </w:r>
          </w:p>
        </w:tc>
      </w:tr>
      <w:tr w:rsidR="0027210A" w14:paraId="727A7106" w14:textId="77777777" w:rsidTr="00101294">
        <w:trPr>
          <w:cantSplit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2BB98E" w14:textId="77777777" w:rsidR="0027210A" w:rsidRDefault="0027210A" w:rsidP="00101294">
            <w:pPr>
              <w:spacing w:before="60" w:after="60" w:line="276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27210A" w14:paraId="11A8B8B8" w14:textId="77777777" w:rsidTr="00101294">
        <w:trPr>
          <w:cantSplit/>
          <w:tblHeader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5E4ED75B" w14:textId="77777777" w:rsidR="0027210A" w:rsidRDefault="0027210A" w:rsidP="00101294">
            <w:pPr>
              <w:pStyle w:val="TableHeading"/>
              <w:spacing w:line="276" w:lineRule="auto"/>
            </w:pPr>
            <w:r>
              <w:t>Modified Exit Action Logic (Changes are in bold)</w:t>
            </w:r>
          </w:p>
        </w:tc>
      </w:tr>
      <w:tr w:rsidR="0027210A" w14:paraId="2A6BCA92" w14:textId="77777777" w:rsidTr="00101294">
        <w:trPr>
          <w:cantSplit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C32B96" w14:textId="77777777" w:rsidR="0027210A" w:rsidRDefault="0027210A" w:rsidP="00101294">
            <w:pPr>
              <w:spacing w:before="60" w:after="60"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N/A</w:t>
            </w:r>
          </w:p>
        </w:tc>
      </w:tr>
    </w:tbl>
    <w:p w14:paraId="7565FFE9" w14:textId="77777777" w:rsidR="0027210A" w:rsidRDefault="0027210A" w:rsidP="007E7264"/>
    <w:p w14:paraId="42724F85" w14:textId="77777777" w:rsidR="00897EF7" w:rsidRDefault="00897EF7" w:rsidP="00897EF7"/>
    <w:p w14:paraId="7AD0F8C6" w14:textId="77777777" w:rsidR="00897EF7" w:rsidRPr="00897EF7" w:rsidRDefault="00897EF7" w:rsidP="00897EF7">
      <w:pPr>
        <w:rPr>
          <w:rFonts w:ascii="r_ansi" w:hAnsi="r_ans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954"/>
        <w:gridCol w:w="134"/>
        <w:gridCol w:w="186"/>
        <w:gridCol w:w="755"/>
        <w:gridCol w:w="260"/>
        <w:gridCol w:w="79"/>
        <w:gridCol w:w="636"/>
        <w:gridCol w:w="645"/>
        <w:gridCol w:w="544"/>
        <w:gridCol w:w="772"/>
        <w:gridCol w:w="2275"/>
      </w:tblGrid>
      <w:tr w:rsidR="0027210A" w14:paraId="1A389BCF" w14:textId="77777777" w:rsidTr="00101294">
        <w:trPr>
          <w:cantSplit/>
          <w:tblHeader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F1E331" w14:textId="77777777" w:rsidR="0027210A" w:rsidRDefault="0027210A" w:rsidP="00101294">
            <w:pPr>
              <w:pStyle w:val="TableHeading"/>
              <w:spacing w:line="276" w:lineRule="auto"/>
            </w:pPr>
            <w:r>
              <w:t>Protocols</w:t>
            </w:r>
          </w:p>
        </w:tc>
        <w:tc>
          <w:tcPr>
            <w:tcW w:w="378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A58DAA" w14:textId="77777777" w:rsidR="0027210A" w:rsidRDefault="0027210A" w:rsidP="00101294">
            <w:pPr>
              <w:pStyle w:val="TableHeading"/>
              <w:spacing w:line="276" w:lineRule="auto"/>
            </w:pPr>
            <w:r>
              <w:t>Activities</w:t>
            </w:r>
          </w:p>
        </w:tc>
      </w:tr>
      <w:tr w:rsidR="0027210A" w14:paraId="0F4AEF89" w14:textId="77777777" w:rsidTr="00101294">
        <w:trPr>
          <w:cantSplit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8BE2127" w14:textId="77777777" w:rsidR="0027210A" w:rsidRDefault="0027210A" w:rsidP="00101294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Protocol Name</w:t>
            </w:r>
          </w:p>
        </w:tc>
        <w:tc>
          <w:tcPr>
            <w:tcW w:w="378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A9D8E" w14:textId="4CFA1E92" w:rsidR="0027210A" w:rsidRDefault="0027210A" w:rsidP="00101294">
            <w:pPr>
              <w:spacing w:after="200" w:line="276" w:lineRule="auto"/>
              <w:rPr>
                <w:rFonts w:ascii="Calibri" w:hAnsi="Calibri"/>
                <w:b/>
                <w:color w:val="000000"/>
              </w:rPr>
            </w:pPr>
            <w:r>
              <w:rPr>
                <w:rFonts w:ascii="Times New Roman" w:hAnsi="Times New Roman" w:cs="Times New Roman"/>
              </w:rPr>
              <w:t>RCDPE PAYER FLAG PHARM</w:t>
            </w:r>
          </w:p>
        </w:tc>
      </w:tr>
      <w:tr w:rsidR="0027210A" w14:paraId="78A50EBA" w14:textId="77777777" w:rsidTr="00101294">
        <w:trPr>
          <w:cantSplit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D40EEC" w14:textId="77777777" w:rsidR="0027210A" w:rsidRDefault="0027210A" w:rsidP="00101294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Enhancement Category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4D42E6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New</w:t>
            </w:r>
          </w:p>
        </w:tc>
        <w:tc>
          <w:tcPr>
            <w:tcW w:w="66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10C348A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Modify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C487ACE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Delete</w:t>
            </w:r>
          </w:p>
        </w:tc>
        <w:tc>
          <w:tcPr>
            <w:tcW w:w="18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C2785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No Change</w:t>
            </w:r>
          </w:p>
        </w:tc>
      </w:tr>
      <w:tr w:rsidR="0027210A" w14:paraId="170E45D2" w14:textId="77777777" w:rsidTr="00101294">
        <w:trPr>
          <w:cantSplit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32E79C" w14:textId="77777777" w:rsidR="0027210A" w:rsidRDefault="0027210A" w:rsidP="00101294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Associated Protocols</w:t>
            </w:r>
          </w:p>
        </w:tc>
        <w:tc>
          <w:tcPr>
            <w:tcW w:w="378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C3733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  <w:b/>
                <w:iCs/>
                <w:highlight w:val="yellow"/>
              </w:rPr>
            </w:pPr>
            <w:r>
              <w:rPr>
                <w:rFonts w:ascii="Garamond" w:hAnsi="Garamond"/>
              </w:rPr>
              <w:t>RCDPE PAYER FLAGS MENU</w:t>
            </w:r>
          </w:p>
        </w:tc>
      </w:tr>
      <w:tr w:rsidR="0027210A" w14:paraId="38736906" w14:textId="77777777" w:rsidTr="00101294">
        <w:trPr>
          <w:cantSplit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9935CD" w14:textId="77777777" w:rsidR="0027210A" w:rsidRDefault="0027210A" w:rsidP="00101294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Data Passing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B1A8E7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5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A97EEF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Output</w:t>
            </w:r>
          </w:p>
        </w:tc>
        <w:tc>
          <w:tcPr>
            <w:tcW w:w="5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0776893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FF38966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1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AD828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Local Reference</w:t>
            </w:r>
          </w:p>
        </w:tc>
      </w:tr>
      <w:tr w:rsidR="0027210A" w14:paraId="7698182A" w14:textId="77777777" w:rsidTr="00101294">
        <w:trPr>
          <w:cantSplit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E90D3A3" w14:textId="77777777" w:rsidR="0027210A" w:rsidRDefault="0027210A" w:rsidP="00101294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Item Text Description</w:t>
            </w:r>
          </w:p>
        </w:tc>
        <w:tc>
          <w:tcPr>
            <w:tcW w:w="378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3E07E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N/A</w:t>
            </w:r>
          </w:p>
        </w:tc>
      </w:tr>
      <w:tr w:rsidR="0027210A" w14:paraId="2DF3C379" w14:textId="77777777" w:rsidTr="00101294">
        <w:trPr>
          <w:cantSplit/>
          <w:trHeight w:val="360"/>
        </w:trPr>
        <w:tc>
          <w:tcPr>
            <w:tcW w:w="1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E3EDA8" w14:textId="77777777" w:rsidR="0027210A" w:rsidRDefault="0027210A" w:rsidP="00101294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Protocol Type</w:t>
            </w:r>
          </w:p>
        </w:tc>
        <w:tc>
          <w:tcPr>
            <w:tcW w:w="665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A211D2D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Action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3690458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Menu</w:t>
            </w:r>
          </w:p>
        </w:tc>
        <w:tc>
          <w:tcPr>
            <w:tcW w:w="994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ED851E6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Protocol</w:t>
            </w:r>
          </w:p>
        </w:tc>
        <w:tc>
          <w:tcPr>
            <w:tcW w:w="159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BCACBA7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Protocol Menu</w:t>
            </w:r>
          </w:p>
        </w:tc>
      </w:tr>
      <w:tr w:rsidR="0027210A" w14:paraId="60513699" w14:textId="77777777" w:rsidTr="00101294">
        <w:trPr>
          <w:cantSplit/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ED1E5" w14:textId="77777777" w:rsidR="0027210A" w:rsidRDefault="0027210A" w:rsidP="00101294">
            <w:pPr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1195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6E72F56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Limited Protocol</w:t>
            </w:r>
          </w:p>
        </w:tc>
        <w:tc>
          <w:tcPr>
            <w:tcW w:w="99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0FB482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Extended Action</w:t>
            </w:r>
          </w:p>
        </w:tc>
        <w:tc>
          <w:tcPr>
            <w:tcW w:w="15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B8CB6E4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Dialog</w:t>
            </w:r>
          </w:p>
        </w:tc>
      </w:tr>
      <w:tr w:rsidR="0027210A" w14:paraId="0D5B40C5" w14:textId="77777777" w:rsidTr="00101294">
        <w:trPr>
          <w:cantSplit/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86978" w14:textId="77777777" w:rsidR="0027210A" w:rsidRDefault="0027210A" w:rsidP="00101294">
            <w:pPr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3780" w:type="pct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2EAED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Other</w:t>
            </w:r>
          </w:p>
        </w:tc>
      </w:tr>
      <w:tr w:rsidR="0027210A" w14:paraId="72B746EF" w14:textId="77777777" w:rsidTr="00101294">
        <w:trPr>
          <w:cantSplit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0D081AA" w14:textId="77777777" w:rsidR="0027210A" w:rsidRDefault="0027210A" w:rsidP="00101294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Associated Routine</w:t>
            </w:r>
          </w:p>
        </w:tc>
        <w:tc>
          <w:tcPr>
            <w:tcW w:w="378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FDCB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RCDPEP</w:t>
            </w:r>
          </w:p>
        </w:tc>
      </w:tr>
      <w:tr w:rsidR="0027210A" w14:paraId="56131953" w14:textId="77777777" w:rsidTr="00101294">
        <w:trPr>
          <w:cantSplit/>
          <w:tblHeader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7C294398" w14:textId="77777777" w:rsidR="0027210A" w:rsidRDefault="0027210A" w:rsidP="00101294">
            <w:pPr>
              <w:pStyle w:val="TableHeading"/>
              <w:spacing w:line="276" w:lineRule="auto"/>
            </w:pPr>
            <w:r>
              <w:t>Current Entry Action Logic</w:t>
            </w:r>
          </w:p>
        </w:tc>
      </w:tr>
      <w:tr w:rsidR="0027210A" w14:paraId="0C2FEAFB" w14:textId="77777777" w:rsidTr="00101294">
        <w:trPr>
          <w:cantSplit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BF6FC7" w14:textId="77777777" w:rsidR="0027210A" w:rsidRPr="004C2083" w:rsidRDefault="0027210A" w:rsidP="00101294">
            <w:pPr>
              <w:pStyle w:val="TableText"/>
              <w:spacing w:line="276" w:lineRule="auto"/>
              <w:rPr>
                <w:b/>
              </w:rPr>
            </w:pPr>
            <w:r w:rsidRPr="004C2083">
              <w:rPr>
                <w:b/>
              </w:rPr>
              <w:t>N/A</w:t>
            </w:r>
          </w:p>
        </w:tc>
      </w:tr>
      <w:tr w:rsidR="0027210A" w14:paraId="7C4580B7" w14:textId="77777777" w:rsidTr="00101294">
        <w:trPr>
          <w:cantSplit/>
          <w:tblHeader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25564FD0" w14:textId="77777777" w:rsidR="0027210A" w:rsidRDefault="0027210A" w:rsidP="00101294">
            <w:pPr>
              <w:pStyle w:val="TableHeading"/>
              <w:spacing w:line="276" w:lineRule="auto"/>
            </w:pPr>
            <w:r>
              <w:t>Modified Entry Action Logic (Changes are in bold)</w:t>
            </w:r>
          </w:p>
          <w:p w14:paraId="7B40B3FA" w14:textId="44855566" w:rsidR="0027210A" w:rsidRDefault="0027210A" w:rsidP="00101294">
            <w:pPr>
              <w:pStyle w:val="TableHeading"/>
              <w:spacing w:line="276" w:lineRule="auto"/>
            </w:pPr>
            <w:r>
              <w:rPr>
                <w:rFonts w:ascii="r_ansi" w:hAnsi="r_ansi"/>
                <w:szCs w:val="20"/>
              </w:rPr>
              <w:t>D FLAGP</w:t>
            </w:r>
            <w:r w:rsidRPr="00187D79">
              <w:rPr>
                <w:rFonts w:ascii="r_ansi" w:hAnsi="r_ansi"/>
                <w:szCs w:val="20"/>
              </w:rPr>
              <w:t>^RCDPEP</w:t>
            </w:r>
          </w:p>
        </w:tc>
      </w:tr>
      <w:tr w:rsidR="0027210A" w14:paraId="5CD2B198" w14:textId="77777777" w:rsidTr="00101294">
        <w:trPr>
          <w:cantSplit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67F946" w14:textId="77777777" w:rsidR="0027210A" w:rsidRDefault="0027210A" w:rsidP="00101294">
            <w:pPr>
              <w:spacing w:before="60" w:after="60"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27210A" w14:paraId="58A098C3" w14:textId="77777777" w:rsidTr="00101294">
        <w:trPr>
          <w:cantSplit/>
          <w:tblHeader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19F3F2C8" w14:textId="77777777" w:rsidR="0027210A" w:rsidRDefault="0027210A" w:rsidP="00101294">
            <w:pPr>
              <w:pStyle w:val="TableHeading"/>
              <w:spacing w:line="276" w:lineRule="auto"/>
            </w:pPr>
            <w:r>
              <w:t>Current Exit Action Logic</w:t>
            </w:r>
          </w:p>
          <w:p w14:paraId="3EB59EF9" w14:textId="77777777" w:rsidR="0027210A" w:rsidRDefault="0027210A" w:rsidP="00101294">
            <w:pPr>
              <w:pStyle w:val="TableHeading"/>
              <w:spacing w:line="276" w:lineRule="auto"/>
            </w:pPr>
            <w:r>
              <w:t>N/A</w:t>
            </w:r>
          </w:p>
        </w:tc>
      </w:tr>
      <w:tr w:rsidR="0027210A" w14:paraId="4836B231" w14:textId="77777777" w:rsidTr="00101294">
        <w:trPr>
          <w:cantSplit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1156AB" w14:textId="77777777" w:rsidR="0027210A" w:rsidRDefault="0027210A" w:rsidP="00101294">
            <w:pPr>
              <w:spacing w:before="60" w:after="60" w:line="276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27210A" w14:paraId="51F7C171" w14:textId="77777777" w:rsidTr="00101294">
        <w:trPr>
          <w:cantSplit/>
          <w:tblHeader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755ED3FF" w14:textId="77777777" w:rsidR="0027210A" w:rsidRDefault="0027210A" w:rsidP="00101294">
            <w:pPr>
              <w:pStyle w:val="TableHeading"/>
              <w:spacing w:line="276" w:lineRule="auto"/>
            </w:pPr>
            <w:r>
              <w:lastRenderedPageBreak/>
              <w:t>Modified Exit Action Logic (Changes are in bold)</w:t>
            </w:r>
          </w:p>
        </w:tc>
      </w:tr>
      <w:tr w:rsidR="0027210A" w14:paraId="2463B120" w14:textId="77777777" w:rsidTr="00101294">
        <w:trPr>
          <w:cantSplit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C4E3CB" w14:textId="77777777" w:rsidR="0027210A" w:rsidRDefault="0027210A" w:rsidP="00101294">
            <w:pPr>
              <w:spacing w:before="60" w:after="60"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N/A</w:t>
            </w:r>
          </w:p>
        </w:tc>
      </w:tr>
    </w:tbl>
    <w:p w14:paraId="4AEB2C47" w14:textId="37437068" w:rsidR="00897EF7" w:rsidRDefault="00897EF7" w:rsidP="007E7264"/>
    <w:p w14:paraId="31D3DE7E" w14:textId="77777777" w:rsidR="00897EF7" w:rsidRDefault="00897EF7" w:rsidP="00897EF7"/>
    <w:p w14:paraId="25681D88" w14:textId="0F612F96" w:rsidR="00897EF7" w:rsidRDefault="00897EF7" w:rsidP="00897EF7"/>
    <w:p w14:paraId="0C9B6FA2" w14:textId="77777777" w:rsidR="00897EF7" w:rsidRDefault="00897EF7" w:rsidP="00897EF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954"/>
        <w:gridCol w:w="134"/>
        <w:gridCol w:w="186"/>
        <w:gridCol w:w="755"/>
        <w:gridCol w:w="260"/>
        <w:gridCol w:w="79"/>
        <w:gridCol w:w="636"/>
        <w:gridCol w:w="645"/>
        <w:gridCol w:w="544"/>
        <w:gridCol w:w="772"/>
        <w:gridCol w:w="2275"/>
      </w:tblGrid>
      <w:tr w:rsidR="0027210A" w14:paraId="70C3A574" w14:textId="77777777" w:rsidTr="00101294">
        <w:trPr>
          <w:cantSplit/>
          <w:tblHeader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B1E0D9" w14:textId="77777777" w:rsidR="0027210A" w:rsidRDefault="0027210A" w:rsidP="00101294">
            <w:pPr>
              <w:pStyle w:val="TableHeading"/>
              <w:spacing w:line="276" w:lineRule="auto"/>
            </w:pPr>
            <w:r>
              <w:t>Protocols</w:t>
            </w:r>
          </w:p>
        </w:tc>
        <w:tc>
          <w:tcPr>
            <w:tcW w:w="378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0BCCFB" w14:textId="77777777" w:rsidR="0027210A" w:rsidRDefault="0027210A" w:rsidP="00101294">
            <w:pPr>
              <w:pStyle w:val="TableHeading"/>
              <w:spacing w:line="276" w:lineRule="auto"/>
            </w:pPr>
            <w:r>
              <w:t>Activities</w:t>
            </w:r>
          </w:p>
        </w:tc>
      </w:tr>
      <w:tr w:rsidR="0027210A" w14:paraId="7622DC98" w14:textId="77777777" w:rsidTr="00101294">
        <w:trPr>
          <w:cantSplit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AF3F0A" w14:textId="77777777" w:rsidR="0027210A" w:rsidRDefault="0027210A" w:rsidP="00101294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Protocol Name</w:t>
            </w:r>
          </w:p>
        </w:tc>
        <w:tc>
          <w:tcPr>
            <w:tcW w:w="378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2BB1" w14:textId="509C97B7" w:rsidR="0027210A" w:rsidRDefault="0027210A" w:rsidP="00101294">
            <w:pPr>
              <w:spacing w:after="200" w:line="276" w:lineRule="auto"/>
              <w:rPr>
                <w:rFonts w:ascii="Calibri" w:hAnsi="Calibri"/>
                <w:b/>
                <w:color w:val="000000"/>
              </w:rPr>
            </w:pPr>
            <w:r>
              <w:rPr>
                <w:rFonts w:ascii="Times New Roman" w:hAnsi="Times New Roman" w:cs="Times New Roman"/>
              </w:rPr>
              <w:t>RCDPE PAYER FLAGS TRIC</w:t>
            </w:r>
          </w:p>
        </w:tc>
      </w:tr>
      <w:tr w:rsidR="0027210A" w14:paraId="44820313" w14:textId="77777777" w:rsidTr="00101294">
        <w:trPr>
          <w:cantSplit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275B55F" w14:textId="77777777" w:rsidR="0027210A" w:rsidRDefault="0027210A" w:rsidP="00101294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Enhancement Category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8BBC49E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New</w:t>
            </w:r>
          </w:p>
        </w:tc>
        <w:tc>
          <w:tcPr>
            <w:tcW w:w="66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672C9B4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Modify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CB0ABDE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Delete</w:t>
            </w:r>
          </w:p>
        </w:tc>
        <w:tc>
          <w:tcPr>
            <w:tcW w:w="18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E6DAB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No Change</w:t>
            </w:r>
          </w:p>
        </w:tc>
      </w:tr>
      <w:tr w:rsidR="0027210A" w14:paraId="39175F6B" w14:textId="77777777" w:rsidTr="00101294">
        <w:trPr>
          <w:cantSplit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BCD475" w14:textId="77777777" w:rsidR="0027210A" w:rsidRDefault="0027210A" w:rsidP="00101294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Associated Protocols</w:t>
            </w:r>
          </w:p>
        </w:tc>
        <w:tc>
          <w:tcPr>
            <w:tcW w:w="378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F5D34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  <w:b/>
                <w:iCs/>
                <w:highlight w:val="yellow"/>
              </w:rPr>
            </w:pPr>
            <w:r>
              <w:rPr>
                <w:rFonts w:ascii="Garamond" w:hAnsi="Garamond"/>
              </w:rPr>
              <w:t>RCDPE PAYER FLAGS MENU</w:t>
            </w:r>
          </w:p>
        </w:tc>
      </w:tr>
      <w:tr w:rsidR="0027210A" w14:paraId="153EAAB9" w14:textId="77777777" w:rsidTr="00101294">
        <w:trPr>
          <w:cantSplit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B4694E" w14:textId="77777777" w:rsidR="0027210A" w:rsidRDefault="0027210A" w:rsidP="00101294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Data Passing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438C295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5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08DA187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Output</w:t>
            </w:r>
          </w:p>
        </w:tc>
        <w:tc>
          <w:tcPr>
            <w:tcW w:w="5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47A71E3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86FF3FE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1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05D78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3C0D08">
              <w:rPr>
                <w:rFonts w:ascii="Garamond" w:hAnsi="Garamond"/>
                <w:iCs/>
              </w:rPr>
            </w:r>
            <w:r w:rsidR="003C0D08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Local Reference</w:t>
            </w:r>
          </w:p>
        </w:tc>
      </w:tr>
      <w:tr w:rsidR="0027210A" w14:paraId="00D3D6EB" w14:textId="77777777" w:rsidTr="00101294">
        <w:trPr>
          <w:cantSplit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2844DD" w14:textId="77777777" w:rsidR="0027210A" w:rsidRDefault="0027210A" w:rsidP="00101294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Item Text Description</w:t>
            </w:r>
          </w:p>
        </w:tc>
        <w:tc>
          <w:tcPr>
            <w:tcW w:w="378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69AF7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N/A</w:t>
            </w:r>
          </w:p>
        </w:tc>
      </w:tr>
      <w:tr w:rsidR="0027210A" w14:paraId="1E906BBE" w14:textId="77777777" w:rsidTr="00101294">
        <w:trPr>
          <w:cantSplit/>
          <w:trHeight w:val="360"/>
        </w:trPr>
        <w:tc>
          <w:tcPr>
            <w:tcW w:w="1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9E89909" w14:textId="77777777" w:rsidR="0027210A" w:rsidRDefault="0027210A" w:rsidP="00101294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Protocol Type</w:t>
            </w:r>
          </w:p>
        </w:tc>
        <w:tc>
          <w:tcPr>
            <w:tcW w:w="665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B43D9CB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Action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50718CA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Menu</w:t>
            </w:r>
          </w:p>
        </w:tc>
        <w:tc>
          <w:tcPr>
            <w:tcW w:w="994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C4EC144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Protocol</w:t>
            </w:r>
          </w:p>
        </w:tc>
        <w:tc>
          <w:tcPr>
            <w:tcW w:w="159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4593D45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Protocol Menu</w:t>
            </w:r>
          </w:p>
        </w:tc>
      </w:tr>
      <w:tr w:rsidR="0027210A" w14:paraId="04689BE4" w14:textId="77777777" w:rsidTr="00101294">
        <w:trPr>
          <w:cantSplit/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20C40" w14:textId="77777777" w:rsidR="0027210A" w:rsidRDefault="0027210A" w:rsidP="00101294">
            <w:pPr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1195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91CBDE2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Limited Protocol</w:t>
            </w:r>
          </w:p>
        </w:tc>
        <w:tc>
          <w:tcPr>
            <w:tcW w:w="99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AD3748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Extended Action</w:t>
            </w:r>
          </w:p>
        </w:tc>
        <w:tc>
          <w:tcPr>
            <w:tcW w:w="15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62E9721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Dialog</w:t>
            </w:r>
          </w:p>
        </w:tc>
      </w:tr>
      <w:tr w:rsidR="0027210A" w14:paraId="3DC46023" w14:textId="77777777" w:rsidTr="00101294">
        <w:trPr>
          <w:cantSplit/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13792" w14:textId="77777777" w:rsidR="0027210A" w:rsidRDefault="0027210A" w:rsidP="00101294">
            <w:pPr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  <w:tc>
          <w:tcPr>
            <w:tcW w:w="3780" w:type="pct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DA94A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Other</w:t>
            </w:r>
          </w:p>
        </w:tc>
      </w:tr>
      <w:tr w:rsidR="0027210A" w14:paraId="0BE5FC67" w14:textId="77777777" w:rsidTr="00101294">
        <w:trPr>
          <w:cantSplit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A8F9E7" w14:textId="77777777" w:rsidR="0027210A" w:rsidRDefault="0027210A" w:rsidP="00101294">
            <w:pPr>
              <w:pStyle w:val="TableText"/>
              <w:spacing w:line="276" w:lineRule="auto"/>
              <w:rPr>
                <w:b/>
              </w:rPr>
            </w:pPr>
            <w:r>
              <w:rPr>
                <w:b/>
              </w:rPr>
              <w:t>Associated Routine</w:t>
            </w:r>
          </w:p>
        </w:tc>
        <w:tc>
          <w:tcPr>
            <w:tcW w:w="378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EEEE" w14:textId="77777777" w:rsidR="0027210A" w:rsidRDefault="0027210A" w:rsidP="00101294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RCDPEP</w:t>
            </w:r>
          </w:p>
        </w:tc>
      </w:tr>
      <w:tr w:rsidR="0027210A" w14:paraId="47578145" w14:textId="77777777" w:rsidTr="00101294">
        <w:trPr>
          <w:cantSplit/>
          <w:tblHeader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1110AA07" w14:textId="77777777" w:rsidR="0027210A" w:rsidRDefault="0027210A" w:rsidP="00101294">
            <w:pPr>
              <w:pStyle w:val="TableHeading"/>
              <w:spacing w:line="276" w:lineRule="auto"/>
            </w:pPr>
            <w:r>
              <w:t>Current Entry Action Logic</w:t>
            </w:r>
          </w:p>
        </w:tc>
      </w:tr>
      <w:tr w:rsidR="0027210A" w14:paraId="408230E5" w14:textId="77777777" w:rsidTr="00101294">
        <w:trPr>
          <w:cantSplit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070CC9" w14:textId="77777777" w:rsidR="0027210A" w:rsidRPr="004C2083" w:rsidRDefault="0027210A" w:rsidP="00101294">
            <w:pPr>
              <w:pStyle w:val="TableText"/>
              <w:spacing w:line="276" w:lineRule="auto"/>
              <w:rPr>
                <w:b/>
              </w:rPr>
            </w:pPr>
            <w:r w:rsidRPr="004C2083">
              <w:rPr>
                <w:b/>
              </w:rPr>
              <w:t>N/A</w:t>
            </w:r>
          </w:p>
        </w:tc>
      </w:tr>
      <w:tr w:rsidR="0027210A" w14:paraId="00B4DADF" w14:textId="77777777" w:rsidTr="00101294">
        <w:trPr>
          <w:cantSplit/>
          <w:tblHeader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5D9A8BAC" w14:textId="77777777" w:rsidR="0027210A" w:rsidRDefault="0027210A" w:rsidP="00101294">
            <w:pPr>
              <w:pStyle w:val="TableHeading"/>
              <w:spacing w:line="276" w:lineRule="auto"/>
            </w:pPr>
            <w:r>
              <w:t>Modified Entry Action Logic (Changes are in bold)</w:t>
            </w:r>
          </w:p>
          <w:p w14:paraId="0CED2519" w14:textId="5D5B5389" w:rsidR="0027210A" w:rsidRDefault="0027210A" w:rsidP="00101294">
            <w:pPr>
              <w:pStyle w:val="TableHeading"/>
              <w:spacing w:line="276" w:lineRule="auto"/>
            </w:pPr>
            <w:r>
              <w:rPr>
                <w:rFonts w:ascii="r_ansi" w:hAnsi="r_ansi"/>
                <w:szCs w:val="20"/>
              </w:rPr>
              <w:t>D FLAGT</w:t>
            </w:r>
            <w:r w:rsidRPr="00187D79">
              <w:rPr>
                <w:rFonts w:ascii="r_ansi" w:hAnsi="r_ansi"/>
                <w:szCs w:val="20"/>
              </w:rPr>
              <w:t>^RCDPEP</w:t>
            </w:r>
          </w:p>
        </w:tc>
      </w:tr>
      <w:tr w:rsidR="0027210A" w14:paraId="0AA4CFD7" w14:textId="77777777" w:rsidTr="00101294">
        <w:trPr>
          <w:cantSplit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3D45A0" w14:textId="77777777" w:rsidR="0027210A" w:rsidRDefault="0027210A" w:rsidP="00101294">
            <w:pPr>
              <w:spacing w:before="60" w:after="60"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27210A" w14:paraId="2703D193" w14:textId="77777777" w:rsidTr="00101294">
        <w:trPr>
          <w:cantSplit/>
          <w:tblHeader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6FC6195F" w14:textId="77777777" w:rsidR="0027210A" w:rsidRDefault="0027210A" w:rsidP="00101294">
            <w:pPr>
              <w:pStyle w:val="TableHeading"/>
              <w:spacing w:line="276" w:lineRule="auto"/>
            </w:pPr>
            <w:r>
              <w:t>Current Exit Action Logic</w:t>
            </w:r>
          </w:p>
          <w:p w14:paraId="1DC844CB" w14:textId="77777777" w:rsidR="0027210A" w:rsidRDefault="0027210A" w:rsidP="00101294">
            <w:pPr>
              <w:pStyle w:val="TableHeading"/>
              <w:spacing w:line="276" w:lineRule="auto"/>
            </w:pPr>
            <w:r>
              <w:t>N/A</w:t>
            </w:r>
          </w:p>
        </w:tc>
      </w:tr>
      <w:tr w:rsidR="0027210A" w14:paraId="05406009" w14:textId="77777777" w:rsidTr="00101294">
        <w:trPr>
          <w:cantSplit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8BC639" w14:textId="77777777" w:rsidR="0027210A" w:rsidRDefault="0027210A" w:rsidP="00101294">
            <w:pPr>
              <w:spacing w:before="60" w:after="60" w:line="276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27210A" w14:paraId="4E3D2D1D" w14:textId="77777777" w:rsidTr="00101294">
        <w:trPr>
          <w:cantSplit/>
          <w:tblHeader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11B0FF41" w14:textId="77777777" w:rsidR="0027210A" w:rsidRDefault="0027210A" w:rsidP="00101294">
            <w:pPr>
              <w:pStyle w:val="TableHeading"/>
              <w:spacing w:line="276" w:lineRule="auto"/>
            </w:pPr>
            <w:r>
              <w:t>Modified Exit Action Logic (Changes are in bold)</w:t>
            </w:r>
          </w:p>
        </w:tc>
      </w:tr>
      <w:tr w:rsidR="0027210A" w14:paraId="2BA5756A" w14:textId="77777777" w:rsidTr="00101294">
        <w:trPr>
          <w:cantSplit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F89CD6" w14:textId="77777777" w:rsidR="0027210A" w:rsidRPr="00191E8E" w:rsidRDefault="0027210A" w:rsidP="00101294">
            <w:pPr>
              <w:spacing w:before="60" w:after="60" w:line="276" w:lineRule="auto"/>
              <w:rPr>
                <w:rFonts w:cs="Arial"/>
                <w:b/>
                <w:sz w:val="20"/>
                <w:szCs w:val="20"/>
              </w:rPr>
            </w:pPr>
            <w:r w:rsidRPr="00191E8E">
              <w:rPr>
                <w:rFonts w:cs="Arial"/>
                <w:b/>
                <w:sz w:val="20"/>
                <w:szCs w:val="20"/>
              </w:rPr>
              <w:t>N/A</w:t>
            </w:r>
          </w:p>
        </w:tc>
      </w:tr>
    </w:tbl>
    <w:p w14:paraId="42164815" w14:textId="77777777" w:rsidR="00897EF7" w:rsidRDefault="00897EF7" w:rsidP="00897EF7"/>
    <w:p w14:paraId="37189AEA" w14:textId="77777777" w:rsidR="00897EF7" w:rsidRDefault="00897EF7" w:rsidP="00897EF7"/>
    <w:p w14:paraId="6DBDA870" w14:textId="77777777" w:rsidR="00897EF7" w:rsidRDefault="00897EF7" w:rsidP="00897EF7"/>
    <w:p w14:paraId="23C494C3" w14:textId="77777777" w:rsidR="00897EF7" w:rsidRDefault="00897EF7" w:rsidP="00897EF7"/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1172"/>
        <w:gridCol w:w="1262"/>
        <w:gridCol w:w="1082"/>
        <w:gridCol w:w="3156"/>
      </w:tblGrid>
      <w:tr w:rsidR="00187D79" w:rsidRPr="00D54506" w14:paraId="3832AEB1" w14:textId="77777777" w:rsidTr="006253E7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00815EC2" w14:textId="2A644381" w:rsidR="00187D79" w:rsidRPr="00D54506" w:rsidRDefault="00187D79" w:rsidP="006253E7">
            <w:pPr>
              <w:pStyle w:val="TableHeading"/>
            </w:pPr>
            <w:r>
              <w:t>New Help Frame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7E1CF6BD" w14:textId="77777777" w:rsidR="00187D79" w:rsidRPr="00D54506" w:rsidRDefault="00187D79" w:rsidP="006253E7">
            <w:pPr>
              <w:pStyle w:val="TableHeading"/>
            </w:pPr>
            <w:r w:rsidRPr="00D54506">
              <w:t>Activities</w:t>
            </w:r>
          </w:p>
        </w:tc>
      </w:tr>
      <w:tr w:rsidR="00187D79" w:rsidRPr="00D54506" w14:paraId="2234F533" w14:textId="77777777" w:rsidTr="006253E7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0B648F40" w14:textId="77777777" w:rsidR="00187D79" w:rsidRPr="00D54506" w:rsidRDefault="00187D79" w:rsidP="006253E7">
            <w:pPr>
              <w:pStyle w:val="TableText"/>
              <w:rPr>
                <w:b/>
              </w:rPr>
            </w:pPr>
            <w:r>
              <w:rPr>
                <w:b/>
              </w:rPr>
              <w:t>Protocol</w:t>
            </w:r>
            <w:r w:rsidRPr="00D54506">
              <w:rPr>
                <w:b/>
              </w:rPr>
              <w:t xml:space="preserve"> Name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</w:tcPr>
          <w:p w14:paraId="2BD840A6" w14:textId="0A938FD6" w:rsidR="00187D79" w:rsidRPr="00AF1EA3" w:rsidRDefault="00187D79" w:rsidP="006253E7">
            <w:pPr>
              <w:pStyle w:val="TableTex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RCDPE PAYER FLAGS GENERAL</w:t>
            </w:r>
          </w:p>
        </w:tc>
      </w:tr>
      <w:tr w:rsidR="00187D79" w:rsidRPr="00D54506" w14:paraId="441FDB9C" w14:textId="77777777" w:rsidTr="006253E7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4AF77A6" w14:textId="77777777" w:rsidR="00187D79" w:rsidRPr="00D54506" w:rsidRDefault="00187D79" w:rsidP="006253E7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tcBorders>
              <w:right w:val="nil"/>
            </w:tcBorders>
          </w:tcPr>
          <w:p w14:paraId="3A8DF824" w14:textId="77777777" w:rsidR="00187D79" w:rsidRPr="00D54506" w:rsidRDefault="00187D79" w:rsidP="006253E7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737558F0" w14:textId="77777777" w:rsidR="00187D79" w:rsidRPr="00D54506" w:rsidRDefault="00187D79" w:rsidP="006253E7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77E1E38C" w14:textId="77777777" w:rsidR="00187D79" w:rsidRPr="00D54506" w:rsidRDefault="00187D79" w:rsidP="006253E7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tcBorders>
              <w:left w:val="nil"/>
            </w:tcBorders>
          </w:tcPr>
          <w:p w14:paraId="2FE37582" w14:textId="77777777" w:rsidR="00187D79" w:rsidRPr="00D54506" w:rsidRDefault="00187D79" w:rsidP="006253E7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3C0D08">
              <w:rPr>
                <w:rFonts w:ascii="Garamond" w:hAnsi="Garamond"/>
              </w:rPr>
            </w:r>
            <w:r w:rsidR="003C0D08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187D79" w:rsidRPr="00D54506" w14:paraId="3A1BE0F0" w14:textId="77777777" w:rsidTr="006253E7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1538D248" w14:textId="77777777" w:rsidR="00187D79" w:rsidRPr="00D54506" w:rsidRDefault="00187D79" w:rsidP="006253E7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4"/>
          </w:tcPr>
          <w:p w14:paraId="3FE7C922" w14:textId="77777777" w:rsidR="00187D79" w:rsidRPr="00D54506" w:rsidRDefault="00187D79" w:rsidP="006253E7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187D79" w:rsidRPr="00D54506" w14:paraId="07B14B57" w14:textId="77777777" w:rsidTr="006253E7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5A912AE2" w14:textId="77777777" w:rsidR="00187D79" w:rsidRPr="00D54506" w:rsidRDefault="00187D79" w:rsidP="006253E7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4"/>
            <w:tcBorders>
              <w:bottom w:val="single" w:sz="4" w:space="0" w:color="auto"/>
            </w:tcBorders>
          </w:tcPr>
          <w:p w14:paraId="0E26F5D3" w14:textId="77777777" w:rsidR="00187D79" w:rsidRPr="00D54506" w:rsidRDefault="00187D79" w:rsidP="006253E7">
            <w:pPr>
              <w:pStyle w:val="TableText"/>
              <w:rPr>
                <w:rFonts w:ascii="Garamond" w:hAnsi="Garamond"/>
              </w:rPr>
            </w:pPr>
          </w:p>
        </w:tc>
      </w:tr>
    </w:tbl>
    <w:p w14:paraId="478BCE83" w14:textId="77777777" w:rsidR="00897EF7" w:rsidRDefault="00897EF7" w:rsidP="00897EF7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187D79" w:rsidRPr="009B3C81" w14:paraId="4F7F03A5" w14:textId="77777777" w:rsidTr="006253E7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4CB9C1" w14:textId="10F97DD6" w:rsidR="00187D79" w:rsidRPr="009B3C81" w:rsidRDefault="00187D79" w:rsidP="006253E7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New Help Frame Definition</w:t>
            </w:r>
          </w:p>
        </w:tc>
      </w:tr>
      <w:tr w:rsidR="00187D79" w:rsidRPr="009B3C81" w14:paraId="5758F2B4" w14:textId="77777777" w:rsidTr="006253E7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1F3A8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  <w:r w:rsidRPr="00187D79">
              <w:rPr>
                <w:rFonts w:ascii="r_ansi" w:hAnsi="r_ansi"/>
                <w:sz w:val="18"/>
                <w:szCs w:val="18"/>
              </w:rPr>
              <w:lastRenderedPageBreak/>
              <w:t>NUMBER: 1276                            NAME: RCDPE PAYER FLAGS GENERAL</w:t>
            </w:r>
          </w:p>
          <w:p w14:paraId="690D46AD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  <w:r w:rsidRPr="00187D79">
              <w:rPr>
                <w:rFonts w:ascii="r_ansi" w:hAnsi="r_ansi"/>
                <w:sz w:val="18"/>
                <w:szCs w:val="18"/>
              </w:rPr>
              <w:t xml:space="preserve">  HEADER: Flag Payers as Pharmacy/Tricare</w:t>
            </w:r>
          </w:p>
          <w:p w14:paraId="3D5D4219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  <w:r w:rsidRPr="00187D79">
              <w:rPr>
                <w:rFonts w:ascii="r_ansi" w:hAnsi="r_ansi"/>
                <w:sz w:val="18"/>
                <w:szCs w:val="18"/>
              </w:rPr>
              <w:t xml:space="preserve">  DATE ENTERED: MAY 1,2017@15:01        AUTHOR: EDKINS,CHRIS J</w:t>
            </w:r>
          </w:p>
          <w:p w14:paraId="3DBD9E76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  <w:r w:rsidRPr="00187D79">
              <w:rPr>
                <w:rFonts w:ascii="r_ansi" w:hAnsi="r_ansi"/>
                <w:sz w:val="18"/>
                <w:szCs w:val="18"/>
              </w:rPr>
              <w:t xml:space="preserve"> TEXT:   PH - Use this option to flag/</w:t>
            </w:r>
            <w:proofErr w:type="spellStart"/>
            <w:r w:rsidRPr="00187D79">
              <w:rPr>
                <w:rFonts w:ascii="r_ansi" w:hAnsi="r_ansi"/>
                <w:sz w:val="18"/>
                <w:szCs w:val="18"/>
              </w:rPr>
              <w:t>unflag</w:t>
            </w:r>
            <w:proofErr w:type="spellEnd"/>
            <w:r w:rsidRPr="00187D79">
              <w:rPr>
                <w:rFonts w:ascii="r_ansi" w:hAnsi="r_ansi"/>
                <w:sz w:val="18"/>
                <w:szCs w:val="18"/>
              </w:rPr>
              <w:t xml:space="preserve"> a payer as a Pharmacy payer.  The</w:t>
            </w:r>
          </w:p>
          <w:p w14:paraId="2E74E57E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  <w:r w:rsidRPr="00187D79">
              <w:rPr>
                <w:rFonts w:ascii="r_ansi" w:hAnsi="r_ansi"/>
                <w:sz w:val="18"/>
                <w:szCs w:val="18"/>
              </w:rPr>
              <w:t xml:space="preserve">      selected entries will be toggled, so that </w:t>
            </w:r>
            <w:proofErr w:type="spellStart"/>
            <w:r w:rsidRPr="00187D79">
              <w:rPr>
                <w:rFonts w:ascii="r_ansi" w:hAnsi="r_ansi"/>
                <w:sz w:val="18"/>
                <w:szCs w:val="18"/>
              </w:rPr>
              <w:t>unflagged</w:t>
            </w:r>
            <w:proofErr w:type="spellEnd"/>
            <w:r w:rsidRPr="00187D79">
              <w:rPr>
                <w:rFonts w:ascii="r_ansi" w:hAnsi="r_ansi"/>
                <w:sz w:val="18"/>
                <w:szCs w:val="18"/>
              </w:rPr>
              <w:t xml:space="preserve"> entries are</w:t>
            </w:r>
          </w:p>
          <w:p w14:paraId="5594D755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  <w:r w:rsidRPr="00187D79">
              <w:rPr>
                <w:rFonts w:ascii="r_ansi" w:hAnsi="r_ansi"/>
                <w:sz w:val="18"/>
                <w:szCs w:val="18"/>
              </w:rPr>
              <w:t xml:space="preserve">      </w:t>
            </w:r>
            <w:proofErr w:type="gramStart"/>
            <w:r w:rsidRPr="00187D79">
              <w:rPr>
                <w:rFonts w:ascii="r_ansi" w:hAnsi="r_ansi"/>
                <w:sz w:val="18"/>
                <w:szCs w:val="18"/>
              </w:rPr>
              <w:t>flagged</w:t>
            </w:r>
            <w:proofErr w:type="gramEnd"/>
            <w:r w:rsidRPr="00187D79">
              <w:rPr>
                <w:rFonts w:ascii="r_ansi" w:hAnsi="r_ansi"/>
                <w:sz w:val="18"/>
                <w:szCs w:val="18"/>
              </w:rPr>
              <w:t xml:space="preserve">, and flagged entries are </w:t>
            </w:r>
            <w:proofErr w:type="spellStart"/>
            <w:r w:rsidRPr="00187D79">
              <w:rPr>
                <w:rFonts w:ascii="r_ansi" w:hAnsi="r_ansi"/>
                <w:sz w:val="18"/>
                <w:szCs w:val="18"/>
              </w:rPr>
              <w:t>unflagged</w:t>
            </w:r>
            <w:proofErr w:type="spellEnd"/>
            <w:r w:rsidRPr="00187D79">
              <w:rPr>
                <w:rFonts w:ascii="r_ansi" w:hAnsi="r_ansi"/>
                <w:sz w:val="18"/>
                <w:szCs w:val="18"/>
              </w:rPr>
              <w:t>.</w:t>
            </w:r>
          </w:p>
          <w:p w14:paraId="4A15B96F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</w:p>
          <w:p w14:paraId="3E77C432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  <w:r w:rsidRPr="00187D79">
              <w:rPr>
                <w:rFonts w:ascii="r_ansi" w:hAnsi="r_ansi"/>
                <w:sz w:val="18"/>
                <w:szCs w:val="18"/>
              </w:rPr>
              <w:t xml:space="preserve"> TR - Use this option to flag/</w:t>
            </w:r>
            <w:proofErr w:type="spellStart"/>
            <w:r w:rsidRPr="00187D79">
              <w:rPr>
                <w:rFonts w:ascii="r_ansi" w:hAnsi="r_ansi"/>
                <w:sz w:val="18"/>
                <w:szCs w:val="18"/>
              </w:rPr>
              <w:t>unflag</w:t>
            </w:r>
            <w:proofErr w:type="spellEnd"/>
            <w:r w:rsidRPr="00187D79">
              <w:rPr>
                <w:rFonts w:ascii="r_ansi" w:hAnsi="r_ansi"/>
                <w:sz w:val="18"/>
                <w:szCs w:val="18"/>
              </w:rPr>
              <w:t xml:space="preserve"> a payer as a Tricare payer.  The</w:t>
            </w:r>
          </w:p>
          <w:p w14:paraId="13AE8915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  <w:r w:rsidRPr="00187D79">
              <w:rPr>
                <w:rFonts w:ascii="r_ansi" w:hAnsi="r_ansi"/>
                <w:sz w:val="18"/>
                <w:szCs w:val="18"/>
              </w:rPr>
              <w:t xml:space="preserve">      </w:t>
            </w:r>
            <w:proofErr w:type="gramStart"/>
            <w:r w:rsidRPr="00187D79">
              <w:rPr>
                <w:rFonts w:ascii="r_ansi" w:hAnsi="r_ansi"/>
                <w:sz w:val="18"/>
                <w:szCs w:val="18"/>
              </w:rPr>
              <w:t>selected</w:t>
            </w:r>
            <w:proofErr w:type="gramEnd"/>
            <w:r w:rsidRPr="00187D79">
              <w:rPr>
                <w:rFonts w:ascii="r_ansi" w:hAnsi="r_ansi"/>
                <w:sz w:val="18"/>
                <w:szCs w:val="18"/>
              </w:rPr>
              <w:t xml:space="preserve"> entries will be toggled, as for the PH option.</w:t>
            </w:r>
          </w:p>
          <w:p w14:paraId="29CDB915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</w:p>
          <w:p w14:paraId="544214EC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  <w:r w:rsidRPr="00187D79">
              <w:rPr>
                <w:rFonts w:ascii="r_ansi" w:hAnsi="r_ansi"/>
                <w:sz w:val="18"/>
                <w:szCs w:val="18"/>
              </w:rPr>
              <w:t xml:space="preserve"> ED - Use this option to edit the Pharmacy and Tricare flags on a single</w:t>
            </w:r>
          </w:p>
          <w:p w14:paraId="062987B7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  <w:r w:rsidRPr="00187D79">
              <w:rPr>
                <w:rFonts w:ascii="r_ansi" w:hAnsi="r_ansi"/>
                <w:sz w:val="18"/>
                <w:szCs w:val="18"/>
              </w:rPr>
              <w:t xml:space="preserve">      </w:t>
            </w:r>
            <w:proofErr w:type="gramStart"/>
            <w:r w:rsidRPr="00187D79">
              <w:rPr>
                <w:rFonts w:ascii="r_ansi" w:hAnsi="r_ansi"/>
                <w:sz w:val="18"/>
                <w:szCs w:val="18"/>
              </w:rPr>
              <w:t>payer</w:t>
            </w:r>
            <w:proofErr w:type="gramEnd"/>
            <w:r w:rsidRPr="00187D79">
              <w:rPr>
                <w:rFonts w:ascii="r_ansi" w:hAnsi="r_ansi"/>
                <w:sz w:val="18"/>
                <w:szCs w:val="18"/>
              </w:rPr>
              <w:t>.</w:t>
            </w:r>
          </w:p>
          <w:p w14:paraId="02483321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</w:p>
          <w:p w14:paraId="26DE1C95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  <w:r w:rsidRPr="00187D79">
              <w:rPr>
                <w:rFonts w:ascii="r_ansi" w:hAnsi="r_ansi"/>
                <w:sz w:val="18"/>
                <w:szCs w:val="18"/>
              </w:rPr>
              <w:t xml:space="preserve"> FI - Use this option to change the filters on the list, to display only</w:t>
            </w:r>
          </w:p>
          <w:p w14:paraId="31FB3E53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  <w:r w:rsidRPr="00187D79">
              <w:rPr>
                <w:rFonts w:ascii="r_ansi" w:hAnsi="r_ansi"/>
                <w:sz w:val="18"/>
                <w:szCs w:val="18"/>
              </w:rPr>
              <w:t xml:space="preserve">      </w:t>
            </w:r>
            <w:proofErr w:type="gramStart"/>
            <w:r w:rsidRPr="00187D79">
              <w:rPr>
                <w:rFonts w:ascii="r_ansi" w:hAnsi="r_ansi"/>
                <w:sz w:val="18"/>
                <w:szCs w:val="18"/>
              </w:rPr>
              <w:t>entries</w:t>
            </w:r>
            <w:proofErr w:type="gramEnd"/>
            <w:r w:rsidRPr="00187D79">
              <w:rPr>
                <w:rFonts w:ascii="r_ansi" w:hAnsi="r_ansi"/>
                <w:sz w:val="18"/>
                <w:szCs w:val="18"/>
              </w:rPr>
              <w:t xml:space="preserve"> that match the filter </w:t>
            </w:r>
            <w:proofErr w:type="spellStart"/>
            <w:r w:rsidRPr="00187D79">
              <w:rPr>
                <w:rFonts w:ascii="r_ansi" w:hAnsi="r_ansi"/>
                <w:sz w:val="18"/>
                <w:szCs w:val="18"/>
              </w:rPr>
              <w:t>citeria</w:t>
            </w:r>
            <w:proofErr w:type="spellEnd"/>
            <w:r w:rsidRPr="00187D79">
              <w:rPr>
                <w:rFonts w:ascii="r_ansi" w:hAnsi="r_ansi"/>
                <w:sz w:val="18"/>
                <w:szCs w:val="18"/>
              </w:rPr>
              <w:t>. You may filter the list by</w:t>
            </w:r>
          </w:p>
          <w:p w14:paraId="0E92B77E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  <w:r w:rsidRPr="00187D79">
              <w:rPr>
                <w:rFonts w:ascii="r_ansi" w:hAnsi="r_ansi"/>
                <w:sz w:val="18"/>
                <w:szCs w:val="18"/>
              </w:rPr>
              <w:t xml:space="preserve">      Date Added and by the status of the Pharmacy and Tricare flags.</w:t>
            </w:r>
          </w:p>
          <w:p w14:paraId="2D961F3C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</w:p>
          <w:p w14:paraId="73391F0E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  <w:r w:rsidRPr="00187D79">
              <w:rPr>
                <w:rFonts w:ascii="r_ansi" w:hAnsi="r_ansi"/>
                <w:sz w:val="18"/>
                <w:szCs w:val="18"/>
              </w:rPr>
              <w:t xml:space="preserve"> PRE-SELECTION</w:t>
            </w:r>
          </w:p>
          <w:p w14:paraId="71694941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  <w:r w:rsidRPr="00187D79">
              <w:rPr>
                <w:rFonts w:ascii="r_ansi" w:hAnsi="r_ansi"/>
                <w:sz w:val="18"/>
                <w:szCs w:val="18"/>
              </w:rPr>
              <w:t xml:space="preserve">        - If you select any of the above options you will be prompted for</w:t>
            </w:r>
          </w:p>
          <w:p w14:paraId="6F2C357A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  <w:r w:rsidRPr="00187D79">
              <w:rPr>
                <w:rFonts w:ascii="r_ansi" w:hAnsi="r_ansi"/>
                <w:sz w:val="18"/>
                <w:szCs w:val="18"/>
              </w:rPr>
              <w:t xml:space="preserve">          </w:t>
            </w:r>
            <w:proofErr w:type="gramStart"/>
            <w:r w:rsidRPr="00187D79">
              <w:rPr>
                <w:rFonts w:ascii="r_ansi" w:hAnsi="r_ansi"/>
                <w:sz w:val="18"/>
                <w:szCs w:val="18"/>
              </w:rPr>
              <w:t>the</w:t>
            </w:r>
            <w:proofErr w:type="gramEnd"/>
            <w:r w:rsidRPr="00187D79">
              <w:rPr>
                <w:rFonts w:ascii="r_ansi" w:hAnsi="r_ansi"/>
                <w:sz w:val="18"/>
                <w:szCs w:val="18"/>
              </w:rPr>
              <w:t xml:space="preserve"> appropriate information to complete the action.  However you</w:t>
            </w:r>
          </w:p>
          <w:p w14:paraId="0E0C74B2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  <w:r w:rsidRPr="00187D79">
              <w:rPr>
                <w:rFonts w:ascii="r_ansi" w:hAnsi="r_ansi"/>
                <w:sz w:val="18"/>
                <w:szCs w:val="18"/>
              </w:rPr>
              <w:t xml:space="preserve">          </w:t>
            </w:r>
            <w:proofErr w:type="gramStart"/>
            <w:r w:rsidRPr="00187D79">
              <w:rPr>
                <w:rFonts w:ascii="r_ansi" w:hAnsi="r_ansi"/>
                <w:sz w:val="18"/>
                <w:szCs w:val="18"/>
              </w:rPr>
              <w:t>may</w:t>
            </w:r>
            <w:proofErr w:type="gramEnd"/>
            <w:r w:rsidRPr="00187D79">
              <w:rPr>
                <w:rFonts w:ascii="r_ansi" w:hAnsi="r_ansi"/>
                <w:sz w:val="18"/>
                <w:szCs w:val="18"/>
              </w:rPr>
              <w:t xml:space="preserve"> save time and keystrokes by preselection the answers.  Type</w:t>
            </w:r>
          </w:p>
          <w:p w14:paraId="0EE58F62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  <w:r w:rsidRPr="00187D79">
              <w:rPr>
                <w:rFonts w:ascii="r_ansi" w:hAnsi="r_ansi"/>
                <w:sz w:val="18"/>
                <w:szCs w:val="18"/>
              </w:rPr>
              <w:t xml:space="preserve">          and equals signs (=) after the option and specify the answers as</w:t>
            </w:r>
          </w:p>
          <w:p w14:paraId="17BA575B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  <w:r w:rsidRPr="00187D79">
              <w:rPr>
                <w:rFonts w:ascii="r_ansi" w:hAnsi="r_ansi"/>
                <w:sz w:val="18"/>
                <w:szCs w:val="18"/>
              </w:rPr>
              <w:t xml:space="preserve">          follows:</w:t>
            </w:r>
          </w:p>
          <w:p w14:paraId="62B5ECBD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</w:p>
          <w:p w14:paraId="7847EEB7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  <w:r w:rsidRPr="00187D79">
              <w:rPr>
                <w:rFonts w:ascii="r_ansi" w:hAnsi="r_ansi"/>
                <w:sz w:val="18"/>
                <w:szCs w:val="18"/>
              </w:rPr>
              <w:t xml:space="preserve">         ED=Line to Edit</w:t>
            </w:r>
          </w:p>
          <w:p w14:paraId="7A9DDD6F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  <w:r w:rsidRPr="00187D79">
              <w:rPr>
                <w:rFonts w:ascii="r_ansi" w:hAnsi="r_ansi"/>
                <w:sz w:val="18"/>
                <w:szCs w:val="18"/>
              </w:rPr>
              <w:t xml:space="preserve">         e.g. ED=10      - Edit Pharmacy and Tricare flags for line 10</w:t>
            </w:r>
          </w:p>
          <w:p w14:paraId="1544EE60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</w:p>
          <w:p w14:paraId="1079A6E1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  <w:r w:rsidRPr="00187D79">
              <w:rPr>
                <w:rFonts w:ascii="r_ansi" w:hAnsi="r_ansi"/>
                <w:sz w:val="18"/>
                <w:szCs w:val="18"/>
              </w:rPr>
              <w:t xml:space="preserve">         PH=List of Lines</w:t>
            </w:r>
          </w:p>
          <w:p w14:paraId="2603BC96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  <w:r w:rsidRPr="00187D79">
              <w:rPr>
                <w:rFonts w:ascii="r_ansi" w:hAnsi="r_ansi"/>
                <w:sz w:val="18"/>
                <w:szCs w:val="18"/>
              </w:rPr>
              <w:t xml:space="preserve">         TR=List of Lines</w:t>
            </w:r>
          </w:p>
          <w:p w14:paraId="78669ED4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</w:p>
          <w:p w14:paraId="13E83124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  <w:r w:rsidRPr="00187D79">
              <w:rPr>
                <w:rFonts w:ascii="r_ansi" w:hAnsi="r_ansi"/>
                <w:sz w:val="18"/>
                <w:szCs w:val="18"/>
              </w:rPr>
              <w:t xml:space="preserve">         List of lines may be specified using the standard format. Use ';'</w:t>
            </w:r>
          </w:p>
          <w:p w14:paraId="4DB1EAF3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  <w:r w:rsidRPr="00187D79">
              <w:rPr>
                <w:rFonts w:ascii="r_ansi" w:hAnsi="r_ansi"/>
                <w:sz w:val="18"/>
                <w:szCs w:val="18"/>
              </w:rPr>
              <w:t xml:space="preserve">         </w:t>
            </w:r>
            <w:proofErr w:type="gramStart"/>
            <w:r w:rsidRPr="00187D79">
              <w:rPr>
                <w:rFonts w:ascii="r_ansi" w:hAnsi="r_ansi"/>
                <w:sz w:val="18"/>
                <w:szCs w:val="18"/>
              </w:rPr>
              <w:t>to</w:t>
            </w:r>
            <w:proofErr w:type="gramEnd"/>
            <w:r w:rsidRPr="00187D79">
              <w:rPr>
                <w:rFonts w:ascii="r_ansi" w:hAnsi="r_ansi"/>
                <w:sz w:val="18"/>
                <w:szCs w:val="18"/>
              </w:rPr>
              <w:t xml:space="preserve"> separate individual lines in the list.  Use '-' to specify</w:t>
            </w:r>
          </w:p>
          <w:p w14:paraId="3D8F40F2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  <w:r w:rsidRPr="00187D79">
              <w:rPr>
                <w:rFonts w:ascii="r_ansi" w:hAnsi="r_ansi"/>
                <w:sz w:val="18"/>
                <w:szCs w:val="18"/>
              </w:rPr>
              <w:t xml:space="preserve">         </w:t>
            </w:r>
            <w:proofErr w:type="gramStart"/>
            <w:r w:rsidRPr="00187D79">
              <w:rPr>
                <w:rFonts w:ascii="r_ansi" w:hAnsi="r_ansi"/>
                <w:sz w:val="18"/>
                <w:szCs w:val="18"/>
              </w:rPr>
              <w:t>a</w:t>
            </w:r>
            <w:proofErr w:type="gramEnd"/>
            <w:r w:rsidRPr="00187D79">
              <w:rPr>
                <w:rFonts w:ascii="r_ansi" w:hAnsi="r_ansi"/>
                <w:sz w:val="18"/>
                <w:szCs w:val="18"/>
              </w:rPr>
              <w:t xml:space="preserve"> range of lines.</w:t>
            </w:r>
          </w:p>
          <w:p w14:paraId="3BBB677F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  <w:r w:rsidRPr="00187D79">
              <w:rPr>
                <w:rFonts w:ascii="r_ansi" w:hAnsi="r_ansi"/>
                <w:sz w:val="18"/>
                <w:szCs w:val="18"/>
              </w:rPr>
              <w:t xml:space="preserve">         e.g. PH=10       - toggle pharmacy for line 10</w:t>
            </w:r>
          </w:p>
          <w:p w14:paraId="1F7E35FA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  <w:r w:rsidRPr="00187D79">
              <w:rPr>
                <w:rFonts w:ascii="r_ansi" w:hAnsi="r_ansi"/>
                <w:sz w:val="18"/>
                <w:szCs w:val="18"/>
              </w:rPr>
              <w:t xml:space="preserve">              PH=1;4;8    - toggle pharmacy for lines 1, 4 and 8</w:t>
            </w:r>
          </w:p>
          <w:p w14:paraId="47E96C32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  <w:r w:rsidRPr="00187D79">
              <w:rPr>
                <w:rFonts w:ascii="r_ansi" w:hAnsi="r_ansi"/>
                <w:sz w:val="18"/>
                <w:szCs w:val="18"/>
              </w:rPr>
              <w:t xml:space="preserve">              TR=3-9      - toggle </w:t>
            </w:r>
            <w:proofErr w:type="spellStart"/>
            <w:r w:rsidRPr="00187D79">
              <w:rPr>
                <w:rFonts w:ascii="r_ansi" w:hAnsi="r_ansi"/>
                <w:sz w:val="18"/>
                <w:szCs w:val="18"/>
              </w:rPr>
              <w:t>tricare</w:t>
            </w:r>
            <w:proofErr w:type="spellEnd"/>
            <w:r w:rsidRPr="00187D79">
              <w:rPr>
                <w:rFonts w:ascii="r_ansi" w:hAnsi="r_ansi"/>
                <w:sz w:val="18"/>
                <w:szCs w:val="18"/>
              </w:rPr>
              <w:t xml:space="preserve"> for lines 3 through 9</w:t>
            </w:r>
          </w:p>
          <w:p w14:paraId="60E892BA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  <w:r w:rsidRPr="00187D79">
              <w:rPr>
                <w:rFonts w:ascii="r_ansi" w:hAnsi="r_ansi"/>
                <w:sz w:val="18"/>
                <w:szCs w:val="18"/>
              </w:rPr>
              <w:t xml:space="preserve">              PH=1;3-9;12 - toggle pharmacy for lines 1, 3 through 9 and 12</w:t>
            </w:r>
          </w:p>
          <w:p w14:paraId="5551DE3C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</w:p>
          <w:p w14:paraId="40C77685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  <w:r w:rsidRPr="00187D79">
              <w:rPr>
                <w:rFonts w:ascii="r_ansi" w:hAnsi="r_ansi"/>
                <w:sz w:val="18"/>
                <w:szCs w:val="18"/>
              </w:rPr>
              <w:t xml:space="preserve">         FI=Type;[Start];[End]</w:t>
            </w:r>
          </w:p>
          <w:p w14:paraId="3F1A942C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</w:p>
          <w:p w14:paraId="79B33D3D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  <w:r w:rsidRPr="00187D79">
              <w:rPr>
                <w:rFonts w:ascii="r_ansi" w:hAnsi="r_ansi"/>
                <w:sz w:val="18"/>
                <w:szCs w:val="18"/>
              </w:rPr>
              <w:t xml:space="preserve">         Specify the type of filter and optionally the start and end date</w:t>
            </w:r>
          </w:p>
          <w:p w14:paraId="6C414485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  <w:r w:rsidRPr="00187D79">
              <w:rPr>
                <w:rFonts w:ascii="r_ansi" w:hAnsi="r_ansi"/>
                <w:sz w:val="18"/>
                <w:szCs w:val="18"/>
              </w:rPr>
              <w:t xml:space="preserve">         </w:t>
            </w:r>
            <w:proofErr w:type="gramStart"/>
            <w:r w:rsidRPr="00187D79">
              <w:rPr>
                <w:rFonts w:ascii="r_ansi" w:hAnsi="r_ansi"/>
                <w:sz w:val="18"/>
                <w:szCs w:val="18"/>
              </w:rPr>
              <w:t>for</w:t>
            </w:r>
            <w:proofErr w:type="gramEnd"/>
            <w:r w:rsidRPr="00187D79">
              <w:rPr>
                <w:rFonts w:ascii="r_ansi" w:hAnsi="r_ansi"/>
                <w:sz w:val="18"/>
                <w:szCs w:val="18"/>
              </w:rPr>
              <w:t xml:space="preserve"> filter by Date Added.</w:t>
            </w:r>
          </w:p>
          <w:p w14:paraId="1EEE89CB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  <w:r w:rsidRPr="00187D79">
              <w:rPr>
                <w:rFonts w:ascii="r_ansi" w:hAnsi="r_ansi"/>
                <w:sz w:val="18"/>
                <w:szCs w:val="18"/>
              </w:rPr>
              <w:t xml:space="preserve">         e.g. FI=P       - Change filter to show lines flagged pharmacy</w:t>
            </w:r>
          </w:p>
          <w:p w14:paraId="402904BE" w14:textId="77777777" w:rsidR="00187D79" w:rsidRPr="00187D79" w:rsidRDefault="00187D79" w:rsidP="00187D79">
            <w:pPr>
              <w:rPr>
                <w:rFonts w:ascii="r_ansi" w:hAnsi="r_ansi"/>
                <w:sz w:val="18"/>
                <w:szCs w:val="18"/>
              </w:rPr>
            </w:pPr>
            <w:r w:rsidRPr="00187D79">
              <w:rPr>
                <w:rFonts w:ascii="r_ansi" w:hAnsi="r_ansi"/>
                <w:sz w:val="18"/>
                <w:szCs w:val="18"/>
              </w:rPr>
              <w:t xml:space="preserve">              FI=A;T-7;T - Change filter to show all records added in the</w:t>
            </w:r>
          </w:p>
          <w:p w14:paraId="5D6719E3" w14:textId="00A7B841" w:rsidR="00187D79" w:rsidRPr="006F1A98" w:rsidRDefault="00187D79" w:rsidP="00187D79">
            <w:pPr>
              <w:rPr>
                <w:rFonts w:ascii="r_ansi" w:hAnsi="r_ansi"/>
                <w:b/>
                <w:sz w:val="18"/>
                <w:szCs w:val="18"/>
              </w:rPr>
            </w:pPr>
            <w:r w:rsidRPr="00187D79">
              <w:rPr>
                <w:rFonts w:ascii="r_ansi" w:hAnsi="r_ansi"/>
                <w:sz w:val="18"/>
                <w:szCs w:val="18"/>
              </w:rPr>
              <w:t xml:space="preserve">                           </w:t>
            </w:r>
            <w:proofErr w:type="gramStart"/>
            <w:r w:rsidRPr="00187D79">
              <w:rPr>
                <w:rFonts w:ascii="r_ansi" w:hAnsi="r_ansi"/>
                <w:sz w:val="18"/>
                <w:szCs w:val="18"/>
              </w:rPr>
              <w:t>last</w:t>
            </w:r>
            <w:proofErr w:type="gramEnd"/>
            <w:r w:rsidRPr="00187D79">
              <w:rPr>
                <w:rFonts w:ascii="r_ansi" w:hAnsi="r_ansi"/>
                <w:sz w:val="18"/>
                <w:szCs w:val="18"/>
              </w:rPr>
              <w:t xml:space="preserve"> seven days.</w:t>
            </w:r>
          </w:p>
        </w:tc>
      </w:tr>
    </w:tbl>
    <w:p w14:paraId="313C0FA9" w14:textId="7B85F0E5" w:rsidR="00897EF7" w:rsidRDefault="00897EF7" w:rsidP="007E7264"/>
    <w:p w14:paraId="5C776944" w14:textId="193E2D26" w:rsidR="00897EF7" w:rsidRDefault="00897EF7" w:rsidP="007E7264"/>
    <w:p w14:paraId="0156CB06" w14:textId="35E46A4E" w:rsidR="00897EF7" w:rsidRDefault="00897EF7" w:rsidP="007E7264"/>
    <w:p w14:paraId="16CEFBFE" w14:textId="2EED6039" w:rsidR="00897EF7" w:rsidRDefault="00897EF7" w:rsidP="007E7264"/>
    <w:p w14:paraId="63912D9E" w14:textId="77777777" w:rsidR="00897EF7" w:rsidRDefault="00897EF7" w:rsidP="007E7264"/>
    <w:sectPr w:rsidR="00897EF7" w:rsidSect="005D7AD4">
      <w:headerReference w:type="default" r:id="rId16"/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BB388E" w14:textId="77777777" w:rsidR="003C0D08" w:rsidRDefault="003C0D08" w:rsidP="00B81ED4">
      <w:r>
        <w:separator/>
      </w:r>
    </w:p>
  </w:endnote>
  <w:endnote w:type="continuationSeparator" w:id="0">
    <w:p w14:paraId="0F95D7C3" w14:textId="77777777" w:rsidR="003C0D08" w:rsidRDefault="003C0D08" w:rsidP="00B81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2EB298" w14:textId="77777777" w:rsidR="005238AD" w:rsidRDefault="005238A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F20788" w14:textId="77777777" w:rsidR="005238AD" w:rsidRDefault="005238A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B33577" w14:textId="77777777" w:rsidR="005238AD" w:rsidRDefault="005238AD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ustomXmlDelRangeStart w:id="8" w:author="Author"/>
  <w:sdt>
    <w:sdtPr>
      <w:id w:val="-492721967"/>
      <w:docPartObj>
        <w:docPartGallery w:val="Page Numbers (Bottom of Page)"/>
        <w:docPartUnique/>
      </w:docPartObj>
    </w:sdtPr>
    <w:sdtEndPr/>
    <w:sdtContent>
      <w:customXmlDelRangeEnd w:id="8"/>
      <w:customXmlDelRangeStart w:id="9" w:author="Author"/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customXmlDelRangeEnd w:id="9"/>
          <w:p w14:paraId="55647AD7" w14:textId="32A5E0EE" w:rsidR="00032FAF" w:rsidRPr="002407DA" w:rsidDel="005238AD" w:rsidRDefault="00032FAF">
            <w:pPr>
              <w:pStyle w:val="Footer"/>
              <w:jc w:val="center"/>
              <w:rPr>
                <w:del w:id="10" w:author="Author"/>
              </w:rPr>
            </w:pPr>
            <w:del w:id="11" w:author="Author">
              <w:r w:rsidRPr="002407DA" w:rsidDel="005238AD">
                <w:delText xml:space="preserve">Page </w:delText>
              </w:r>
              <w:r w:rsidRPr="002407DA" w:rsidDel="005238AD">
                <w:rPr>
                  <w:bCs/>
                  <w:sz w:val="24"/>
                  <w:szCs w:val="24"/>
                </w:rPr>
                <w:fldChar w:fldCharType="begin"/>
              </w:r>
              <w:r w:rsidRPr="002407DA" w:rsidDel="005238AD">
                <w:rPr>
                  <w:bCs/>
                </w:rPr>
                <w:delInstrText xml:space="preserve"> PAGE </w:delInstrText>
              </w:r>
              <w:r w:rsidRPr="002407DA" w:rsidDel="005238AD">
                <w:rPr>
                  <w:bCs/>
                  <w:sz w:val="24"/>
                  <w:szCs w:val="24"/>
                </w:rPr>
                <w:fldChar w:fldCharType="separate"/>
              </w:r>
              <w:r w:rsidR="005238AD" w:rsidDel="005238AD">
                <w:rPr>
                  <w:bCs/>
                  <w:noProof/>
                </w:rPr>
                <w:delText>3</w:delText>
              </w:r>
              <w:r w:rsidRPr="002407DA" w:rsidDel="005238AD">
                <w:rPr>
                  <w:bCs/>
                  <w:sz w:val="24"/>
                  <w:szCs w:val="24"/>
                </w:rPr>
                <w:fldChar w:fldCharType="end"/>
              </w:r>
              <w:r w:rsidRPr="002407DA" w:rsidDel="005238AD">
                <w:delText xml:space="preserve"> of </w:delText>
              </w:r>
              <w:r w:rsidRPr="002407DA" w:rsidDel="005238AD">
                <w:rPr>
                  <w:bCs/>
                  <w:sz w:val="24"/>
                  <w:szCs w:val="24"/>
                </w:rPr>
                <w:fldChar w:fldCharType="begin"/>
              </w:r>
              <w:r w:rsidRPr="002407DA" w:rsidDel="005238AD">
                <w:rPr>
                  <w:bCs/>
                </w:rPr>
                <w:delInstrText xml:space="preserve"> NUMPAGES  </w:delInstrText>
              </w:r>
              <w:r w:rsidRPr="002407DA" w:rsidDel="005238AD">
                <w:rPr>
                  <w:bCs/>
                  <w:sz w:val="24"/>
                  <w:szCs w:val="24"/>
                </w:rPr>
                <w:fldChar w:fldCharType="separate"/>
              </w:r>
              <w:r w:rsidR="005238AD" w:rsidDel="005238AD">
                <w:rPr>
                  <w:bCs/>
                  <w:noProof/>
                </w:rPr>
                <w:delText>19</w:delText>
              </w:r>
              <w:r w:rsidRPr="002407DA" w:rsidDel="005238AD">
                <w:rPr>
                  <w:bCs/>
                  <w:sz w:val="24"/>
                  <w:szCs w:val="24"/>
                </w:rPr>
                <w:fldChar w:fldCharType="end"/>
              </w:r>
            </w:del>
          </w:p>
          <w:customXmlDelRangeStart w:id="12" w:author="Author"/>
        </w:sdtContent>
      </w:sdt>
      <w:customXmlDelRangeEnd w:id="12"/>
      <w:customXmlDelRangeStart w:id="13" w:author="Author"/>
    </w:sdtContent>
  </w:sdt>
  <w:customXmlDelRangeEnd w:id="13"/>
  <w:p w14:paraId="4292578D" w14:textId="77777777" w:rsidR="00032FAF" w:rsidRDefault="00032F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36C5D0" w14:textId="77777777" w:rsidR="003C0D08" w:rsidRDefault="003C0D08" w:rsidP="00B81ED4">
      <w:r>
        <w:separator/>
      </w:r>
    </w:p>
  </w:footnote>
  <w:footnote w:type="continuationSeparator" w:id="0">
    <w:p w14:paraId="6A5C035F" w14:textId="77777777" w:rsidR="003C0D08" w:rsidRDefault="003C0D08" w:rsidP="00B81E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EFA987" w14:textId="77777777" w:rsidR="005238AD" w:rsidRDefault="005238A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F515F6" w14:textId="77777777" w:rsidR="005238AD" w:rsidRDefault="005238A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8B632" w14:textId="77777777" w:rsidR="005238AD" w:rsidRDefault="005238AD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595C9253" w:rsidR="00032FAF" w:rsidRPr="005B7B1B" w:rsidRDefault="003C0D08">
    <w:pPr>
      <w:pStyle w:val="Header"/>
      <w:rPr>
        <w:rFonts w:ascii="Times New Roman" w:hAnsi="Times New Roman" w:cs="Times New Roman"/>
        <w:sz w:val="20"/>
      </w:rPr>
    </w:pPr>
    <w:customXmlDelRangeStart w:id="4" w:author="Author"/>
    <w:sdt>
      <w:sdtPr>
        <w:rPr>
          <w:sz w:val="20"/>
        </w:rPr>
        <w:id w:val="-561645718"/>
        <w:docPartObj>
          <w:docPartGallery w:val="Watermarks"/>
          <w:docPartUnique/>
        </w:docPartObj>
      </w:sdtPr>
      <w:sdtEndPr/>
      <w:sdtContent>
        <w:customXmlDelRangeEnd w:id="4"/>
        <w:del w:id="5" w:author="Author">
          <w:r w:rsidDel="005238AD">
            <w:rPr>
              <w:noProof/>
              <w:sz w:val="20"/>
              <w:lang w:eastAsia="zh-TW"/>
            </w:rPr>
            <w:pict w14:anchorId="6EED3916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DRAFT"/>
                <w10:wrap anchorx="margin" anchory="margin"/>
              </v:shape>
            </w:pict>
          </w:r>
        </w:del>
        <w:customXmlDelRangeStart w:id="6" w:author="Author"/>
      </w:sdtContent>
    </w:sdt>
    <w:customXmlDelRangeEnd w:id="6"/>
    <w:del w:id="7" w:author="Author">
      <w:r w:rsidR="00032FAF" w:rsidDel="005238AD">
        <w:rPr>
          <w:rFonts w:ascii="Times New Roman" w:hAnsi="Times New Roman" w:cs="Times New Roman"/>
          <w:sz w:val="20"/>
        </w:rPr>
        <w:delText xml:space="preserve">MCCF EDI TAS </w:delText>
      </w:r>
      <w:r w:rsidR="00032FAF" w:rsidRPr="00BA1847" w:rsidDel="005238AD">
        <w:rPr>
          <w:rFonts w:ascii="Times New Roman" w:hAnsi="Times New Roman" w:cs="Times New Roman"/>
          <w:sz w:val="20"/>
        </w:rPr>
        <w:delText>US</w:delText>
      </w:r>
      <w:r w:rsidR="00032FAF" w:rsidDel="005238AD">
        <w:rPr>
          <w:rFonts w:ascii="Times New Roman" w:hAnsi="Times New Roman" w:cs="Times New Roman"/>
          <w:sz w:val="20"/>
        </w:rPr>
        <w:delText>785 SDD</w:delText>
      </w:r>
    </w:del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10654"/>
    <w:multiLevelType w:val="multilevel"/>
    <w:tmpl w:val="B51A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932025C"/>
    <w:multiLevelType w:val="hybridMultilevel"/>
    <w:tmpl w:val="C24682EA"/>
    <w:lvl w:ilvl="0" w:tplc="880C9DFE">
      <w:start w:val="1"/>
      <w:numFmt w:val="decimal"/>
      <w:lvlText w:val="%1)"/>
      <w:lvlJc w:val="left"/>
      <w:pPr>
        <w:ind w:left="5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2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3915499"/>
    <w:multiLevelType w:val="hybridMultilevel"/>
    <w:tmpl w:val="D4E627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4A7406"/>
    <w:multiLevelType w:val="hybridMultilevel"/>
    <w:tmpl w:val="85E0869E"/>
    <w:lvl w:ilvl="0" w:tplc="FD4630C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2F5D3B"/>
    <w:multiLevelType w:val="hybridMultilevel"/>
    <w:tmpl w:val="F0663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23CA6"/>
    <w:multiLevelType w:val="multilevel"/>
    <w:tmpl w:val="B97C6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35FA7BAF"/>
    <w:multiLevelType w:val="hybridMultilevel"/>
    <w:tmpl w:val="507E6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73A7C23"/>
    <w:multiLevelType w:val="hybridMultilevel"/>
    <w:tmpl w:val="285CA2BC"/>
    <w:lvl w:ilvl="0" w:tplc="F3FA852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8328A9"/>
    <w:multiLevelType w:val="hybridMultilevel"/>
    <w:tmpl w:val="16729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5C50DF"/>
    <w:multiLevelType w:val="hybridMultilevel"/>
    <w:tmpl w:val="DAF694A0"/>
    <w:lvl w:ilvl="0" w:tplc="4DDEB20A">
      <w:start w:val="1"/>
      <w:numFmt w:val="bullet"/>
      <w:pStyle w:val="Instructional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5">
    <w:nsid w:val="4C8127C2"/>
    <w:multiLevelType w:val="hybridMultilevel"/>
    <w:tmpl w:val="3184F2D6"/>
    <w:lvl w:ilvl="0" w:tplc="F244C312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BF635DD"/>
    <w:multiLevelType w:val="hybridMultilevel"/>
    <w:tmpl w:val="BBA8A1D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19">
    <w:nsid w:val="64AB3CED"/>
    <w:multiLevelType w:val="hybridMultilevel"/>
    <w:tmpl w:val="15F6D51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BC1A3F"/>
    <w:multiLevelType w:val="hybridMultilevel"/>
    <w:tmpl w:val="85E0869E"/>
    <w:lvl w:ilvl="0" w:tplc="FD4630C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C9016E7"/>
    <w:multiLevelType w:val="hybridMultilevel"/>
    <w:tmpl w:val="A0E623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494325"/>
    <w:multiLevelType w:val="multilevel"/>
    <w:tmpl w:val="D9A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21136EA"/>
    <w:multiLevelType w:val="hybridMultilevel"/>
    <w:tmpl w:val="F3D01506"/>
    <w:lvl w:ilvl="0" w:tplc="46FC986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77C20DBB"/>
    <w:multiLevelType w:val="hybridMultilevel"/>
    <w:tmpl w:val="FE56D8D4"/>
    <w:lvl w:ilvl="0" w:tplc="5B5E867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D91BB0"/>
    <w:multiLevelType w:val="hybridMultilevel"/>
    <w:tmpl w:val="C84ED7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F9D06EE"/>
    <w:multiLevelType w:val="hybridMultilevel"/>
    <w:tmpl w:val="B6F2FF76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1E261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2"/>
  </w:num>
  <w:num w:numId="3">
    <w:abstractNumId w:val="2"/>
  </w:num>
  <w:num w:numId="4">
    <w:abstractNumId w:val="26"/>
  </w:num>
  <w:num w:numId="5">
    <w:abstractNumId w:val="29"/>
  </w:num>
  <w:num w:numId="6">
    <w:abstractNumId w:val="16"/>
  </w:num>
  <w:num w:numId="7">
    <w:abstractNumId w:val="7"/>
  </w:num>
  <w:num w:numId="8">
    <w:abstractNumId w:val="9"/>
  </w:num>
  <w:num w:numId="9">
    <w:abstractNumId w:val="14"/>
  </w:num>
  <w:num w:numId="10">
    <w:abstractNumId w:val="8"/>
  </w:num>
  <w:num w:numId="11">
    <w:abstractNumId w:val="18"/>
  </w:num>
  <w:num w:numId="12">
    <w:abstractNumId w:val="6"/>
  </w:num>
  <w:num w:numId="13">
    <w:abstractNumId w:val="24"/>
  </w:num>
  <w:num w:numId="14">
    <w:abstractNumId w:val="0"/>
  </w:num>
  <w:num w:numId="15">
    <w:abstractNumId w:val="13"/>
  </w:num>
  <w:num w:numId="16">
    <w:abstractNumId w:val="1"/>
  </w:num>
  <w:num w:numId="17">
    <w:abstractNumId w:val="12"/>
  </w:num>
  <w:num w:numId="18">
    <w:abstractNumId w:val="28"/>
  </w:num>
  <w:num w:numId="19">
    <w:abstractNumId w:val="10"/>
  </w:num>
  <w:num w:numId="20">
    <w:abstractNumId w:val="11"/>
  </w:num>
  <w:num w:numId="21">
    <w:abstractNumId w:val="21"/>
  </w:num>
  <w:num w:numId="22">
    <w:abstractNumId w:val="19"/>
  </w:num>
  <w:num w:numId="23">
    <w:abstractNumId w:val="25"/>
  </w:num>
  <w:num w:numId="24">
    <w:abstractNumId w:val="27"/>
  </w:num>
  <w:num w:numId="25">
    <w:abstractNumId w:val="15"/>
  </w:num>
  <w:num w:numId="26">
    <w:abstractNumId w:val="4"/>
  </w:num>
  <w:num w:numId="27">
    <w:abstractNumId w:val="3"/>
  </w:num>
  <w:num w:numId="28">
    <w:abstractNumId w:val="17"/>
  </w:num>
  <w:num w:numId="29">
    <w:abstractNumId w:val="5"/>
  </w:num>
  <w:num w:numId="30">
    <w:abstractNumId w:val="2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trackRevision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1E7"/>
    <w:rsid w:val="00007319"/>
    <w:rsid w:val="00011416"/>
    <w:rsid w:val="000150C7"/>
    <w:rsid w:val="00016937"/>
    <w:rsid w:val="0003246A"/>
    <w:rsid w:val="00032FAF"/>
    <w:rsid w:val="000358FE"/>
    <w:rsid w:val="00036F0C"/>
    <w:rsid w:val="00037249"/>
    <w:rsid w:val="00040EB7"/>
    <w:rsid w:val="00043E15"/>
    <w:rsid w:val="000455AE"/>
    <w:rsid w:val="00046F79"/>
    <w:rsid w:val="00051DB8"/>
    <w:rsid w:val="00052ED6"/>
    <w:rsid w:val="00054D6B"/>
    <w:rsid w:val="000657D9"/>
    <w:rsid w:val="00065FA0"/>
    <w:rsid w:val="00066EB0"/>
    <w:rsid w:val="000703AC"/>
    <w:rsid w:val="000710F8"/>
    <w:rsid w:val="00074024"/>
    <w:rsid w:val="0007552E"/>
    <w:rsid w:val="000825B8"/>
    <w:rsid w:val="00087ACA"/>
    <w:rsid w:val="00094157"/>
    <w:rsid w:val="00095BD8"/>
    <w:rsid w:val="000A3203"/>
    <w:rsid w:val="000A590D"/>
    <w:rsid w:val="000B507F"/>
    <w:rsid w:val="000B7003"/>
    <w:rsid w:val="000C4449"/>
    <w:rsid w:val="000C57D1"/>
    <w:rsid w:val="000C728B"/>
    <w:rsid w:val="000D0910"/>
    <w:rsid w:val="000D1208"/>
    <w:rsid w:val="000D51F6"/>
    <w:rsid w:val="000E0192"/>
    <w:rsid w:val="000E7129"/>
    <w:rsid w:val="000F1BBE"/>
    <w:rsid w:val="000F2073"/>
    <w:rsid w:val="000F44A7"/>
    <w:rsid w:val="00101294"/>
    <w:rsid w:val="0010366C"/>
    <w:rsid w:val="0011210A"/>
    <w:rsid w:val="00112DA6"/>
    <w:rsid w:val="001144E8"/>
    <w:rsid w:val="00115365"/>
    <w:rsid w:val="00122200"/>
    <w:rsid w:val="00122294"/>
    <w:rsid w:val="001226AA"/>
    <w:rsid w:val="00122BFA"/>
    <w:rsid w:val="00124A39"/>
    <w:rsid w:val="00130B83"/>
    <w:rsid w:val="00131B0D"/>
    <w:rsid w:val="00132B47"/>
    <w:rsid w:val="00136651"/>
    <w:rsid w:val="001379C1"/>
    <w:rsid w:val="001406FD"/>
    <w:rsid w:val="001420C3"/>
    <w:rsid w:val="001438BD"/>
    <w:rsid w:val="00144443"/>
    <w:rsid w:val="00152BDB"/>
    <w:rsid w:val="00153A94"/>
    <w:rsid w:val="00154865"/>
    <w:rsid w:val="001564FD"/>
    <w:rsid w:val="00157644"/>
    <w:rsid w:val="00161CE6"/>
    <w:rsid w:val="00162589"/>
    <w:rsid w:val="00162A4D"/>
    <w:rsid w:val="0016411B"/>
    <w:rsid w:val="00174781"/>
    <w:rsid w:val="00175790"/>
    <w:rsid w:val="0017595A"/>
    <w:rsid w:val="00177558"/>
    <w:rsid w:val="001804E1"/>
    <w:rsid w:val="001808CF"/>
    <w:rsid w:val="00185297"/>
    <w:rsid w:val="001860CE"/>
    <w:rsid w:val="00187D79"/>
    <w:rsid w:val="001919C6"/>
    <w:rsid w:val="00191DE6"/>
    <w:rsid w:val="00191E8E"/>
    <w:rsid w:val="00196C20"/>
    <w:rsid w:val="001B03BC"/>
    <w:rsid w:val="001B379F"/>
    <w:rsid w:val="001B38EE"/>
    <w:rsid w:val="001B417E"/>
    <w:rsid w:val="001B47A3"/>
    <w:rsid w:val="001C1BF8"/>
    <w:rsid w:val="001C2DE5"/>
    <w:rsid w:val="001C47B3"/>
    <w:rsid w:val="001C5B76"/>
    <w:rsid w:val="001C74E9"/>
    <w:rsid w:val="001C7764"/>
    <w:rsid w:val="001D028E"/>
    <w:rsid w:val="001D3A76"/>
    <w:rsid w:val="001D3DAD"/>
    <w:rsid w:val="001E1979"/>
    <w:rsid w:val="001E5EB7"/>
    <w:rsid w:val="001E7778"/>
    <w:rsid w:val="001F5110"/>
    <w:rsid w:val="002012C6"/>
    <w:rsid w:val="00203B43"/>
    <w:rsid w:val="002073F1"/>
    <w:rsid w:val="00211DCD"/>
    <w:rsid w:val="00213C69"/>
    <w:rsid w:val="00215DA5"/>
    <w:rsid w:val="00217AB6"/>
    <w:rsid w:val="00223229"/>
    <w:rsid w:val="00224AB4"/>
    <w:rsid w:val="00227BFA"/>
    <w:rsid w:val="00230274"/>
    <w:rsid w:val="00234357"/>
    <w:rsid w:val="002347F3"/>
    <w:rsid w:val="0023486A"/>
    <w:rsid w:val="00236269"/>
    <w:rsid w:val="002363E0"/>
    <w:rsid w:val="00237A45"/>
    <w:rsid w:val="00237E54"/>
    <w:rsid w:val="002407DA"/>
    <w:rsid w:val="00244C9D"/>
    <w:rsid w:val="00245371"/>
    <w:rsid w:val="0025289A"/>
    <w:rsid w:val="00257F79"/>
    <w:rsid w:val="00263624"/>
    <w:rsid w:val="00263E57"/>
    <w:rsid w:val="00264B88"/>
    <w:rsid w:val="0027210A"/>
    <w:rsid w:val="00273002"/>
    <w:rsid w:val="00280708"/>
    <w:rsid w:val="00281C50"/>
    <w:rsid w:val="00283C1B"/>
    <w:rsid w:val="00287842"/>
    <w:rsid w:val="00293BAC"/>
    <w:rsid w:val="00296EFC"/>
    <w:rsid w:val="002B294C"/>
    <w:rsid w:val="002B638D"/>
    <w:rsid w:val="002D5623"/>
    <w:rsid w:val="002D7209"/>
    <w:rsid w:val="002E4632"/>
    <w:rsid w:val="002E61D7"/>
    <w:rsid w:val="002F5D7D"/>
    <w:rsid w:val="002F7CE0"/>
    <w:rsid w:val="00302E9E"/>
    <w:rsid w:val="00317AF6"/>
    <w:rsid w:val="00322C13"/>
    <w:rsid w:val="00323252"/>
    <w:rsid w:val="0033331F"/>
    <w:rsid w:val="0033462F"/>
    <w:rsid w:val="00334CFE"/>
    <w:rsid w:val="00337EA0"/>
    <w:rsid w:val="00346A8E"/>
    <w:rsid w:val="00351034"/>
    <w:rsid w:val="00353666"/>
    <w:rsid w:val="00354BF7"/>
    <w:rsid w:val="003562BC"/>
    <w:rsid w:val="0035711A"/>
    <w:rsid w:val="003605CA"/>
    <w:rsid w:val="00361074"/>
    <w:rsid w:val="003628E1"/>
    <w:rsid w:val="00364540"/>
    <w:rsid w:val="003648F9"/>
    <w:rsid w:val="00364D54"/>
    <w:rsid w:val="00374DFE"/>
    <w:rsid w:val="00380DDD"/>
    <w:rsid w:val="003856F8"/>
    <w:rsid w:val="00386D93"/>
    <w:rsid w:val="00386E35"/>
    <w:rsid w:val="00394728"/>
    <w:rsid w:val="0039553C"/>
    <w:rsid w:val="003966B3"/>
    <w:rsid w:val="003B4849"/>
    <w:rsid w:val="003B5D0D"/>
    <w:rsid w:val="003B5E28"/>
    <w:rsid w:val="003B72E6"/>
    <w:rsid w:val="003B7B43"/>
    <w:rsid w:val="003C06CB"/>
    <w:rsid w:val="003C0D08"/>
    <w:rsid w:val="003C3E0D"/>
    <w:rsid w:val="003C471F"/>
    <w:rsid w:val="003C6905"/>
    <w:rsid w:val="003C7814"/>
    <w:rsid w:val="003D0943"/>
    <w:rsid w:val="003D15ED"/>
    <w:rsid w:val="003D44CB"/>
    <w:rsid w:val="003E2A7D"/>
    <w:rsid w:val="003F20BB"/>
    <w:rsid w:val="003F2B4D"/>
    <w:rsid w:val="003F57FE"/>
    <w:rsid w:val="00400312"/>
    <w:rsid w:val="0040708F"/>
    <w:rsid w:val="0041202E"/>
    <w:rsid w:val="004128D9"/>
    <w:rsid w:val="00426DE5"/>
    <w:rsid w:val="00427433"/>
    <w:rsid w:val="004301E3"/>
    <w:rsid w:val="00430CD1"/>
    <w:rsid w:val="00437F5F"/>
    <w:rsid w:val="0044342F"/>
    <w:rsid w:val="004437B9"/>
    <w:rsid w:val="004444D3"/>
    <w:rsid w:val="00444C82"/>
    <w:rsid w:val="004452A2"/>
    <w:rsid w:val="004476B5"/>
    <w:rsid w:val="0045109B"/>
    <w:rsid w:val="00452627"/>
    <w:rsid w:val="00454B28"/>
    <w:rsid w:val="00456A94"/>
    <w:rsid w:val="00462509"/>
    <w:rsid w:val="00462554"/>
    <w:rsid w:val="004626D3"/>
    <w:rsid w:val="0046542F"/>
    <w:rsid w:val="0046560F"/>
    <w:rsid w:val="00470066"/>
    <w:rsid w:val="00474FFF"/>
    <w:rsid w:val="00482564"/>
    <w:rsid w:val="00485239"/>
    <w:rsid w:val="00485825"/>
    <w:rsid w:val="00486908"/>
    <w:rsid w:val="00487F81"/>
    <w:rsid w:val="0049243B"/>
    <w:rsid w:val="00495057"/>
    <w:rsid w:val="004A2A22"/>
    <w:rsid w:val="004A3EFB"/>
    <w:rsid w:val="004A4871"/>
    <w:rsid w:val="004A68BE"/>
    <w:rsid w:val="004B0BA9"/>
    <w:rsid w:val="004B20F7"/>
    <w:rsid w:val="004B31C0"/>
    <w:rsid w:val="004B3477"/>
    <w:rsid w:val="004C3473"/>
    <w:rsid w:val="004C3814"/>
    <w:rsid w:val="004D01B2"/>
    <w:rsid w:val="004D06FA"/>
    <w:rsid w:val="004D684A"/>
    <w:rsid w:val="004E0CC3"/>
    <w:rsid w:val="004E4F95"/>
    <w:rsid w:val="004E594D"/>
    <w:rsid w:val="004E694A"/>
    <w:rsid w:val="004E7210"/>
    <w:rsid w:val="004F1A19"/>
    <w:rsid w:val="004F29E2"/>
    <w:rsid w:val="004F45F7"/>
    <w:rsid w:val="00501766"/>
    <w:rsid w:val="005068CB"/>
    <w:rsid w:val="00510F0F"/>
    <w:rsid w:val="00515F22"/>
    <w:rsid w:val="005215E0"/>
    <w:rsid w:val="005238AD"/>
    <w:rsid w:val="00526D9B"/>
    <w:rsid w:val="00526DA7"/>
    <w:rsid w:val="005327CF"/>
    <w:rsid w:val="00534C8A"/>
    <w:rsid w:val="00535391"/>
    <w:rsid w:val="00541642"/>
    <w:rsid w:val="00542EC7"/>
    <w:rsid w:val="00542FD3"/>
    <w:rsid w:val="0054356A"/>
    <w:rsid w:val="00544F48"/>
    <w:rsid w:val="00547843"/>
    <w:rsid w:val="00547FDF"/>
    <w:rsid w:val="00547FFB"/>
    <w:rsid w:val="005520F2"/>
    <w:rsid w:val="00553DD6"/>
    <w:rsid w:val="00555BAC"/>
    <w:rsid w:val="00556125"/>
    <w:rsid w:val="005612AC"/>
    <w:rsid w:val="005640C3"/>
    <w:rsid w:val="005708D8"/>
    <w:rsid w:val="00570ACB"/>
    <w:rsid w:val="005715D6"/>
    <w:rsid w:val="00576B15"/>
    <w:rsid w:val="00576F4B"/>
    <w:rsid w:val="00577096"/>
    <w:rsid w:val="005948AC"/>
    <w:rsid w:val="00597631"/>
    <w:rsid w:val="005A03E9"/>
    <w:rsid w:val="005A1594"/>
    <w:rsid w:val="005A168F"/>
    <w:rsid w:val="005A193E"/>
    <w:rsid w:val="005B0C4E"/>
    <w:rsid w:val="005B4FF5"/>
    <w:rsid w:val="005B7B1B"/>
    <w:rsid w:val="005C3FEC"/>
    <w:rsid w:val="005C6DFC"/>
    <w:rsid w:val="005D1BD1"/>
    <w:rsid w:val="005D21E0"/>
    <w:rsid w:val="005D7AD4"/>
    <w:rsid w:val="005E273B"/>
    <w:rsid w:val="005F0D8B"/>
    <w:rsid w:val="005F4062"/>
    <w:rsid w:val="005F51CB"/>
    <w:rsid w:val="00604B6C"/>
    <w:rsid w:val="00606DE8"/>
    <w:rsid w:val="0061154D"/>
    <w:rsid w:val="00611935"/>
    <w:rsid w:val="006253E7"/>
    <w:rsid w:val="00625530"/>
    <w:rsid w:val="006273FB"/>
    <w:rsid w:val="00633AA1"/>
    <w:rsid w:val="00635228"/>
    <w:rsid w:val="006366A4"/>
    <w:rsid w:val="006375AB"/>
    <w:rsid w:val="00641DD7"/>
    <w:rsid w:val="0064293B"/>
    <w:rsid w:val="006437AC"/>
    <w:rsid w:val="00650EDC"/>
    <w:rsid w:val="00651D36"/>
    <w:rsid w:val="00657BBD"/>
    <w:rsid w:val="00657BE0"/>
    <w:rsid w:val="006672DC"/>
    <w:rsid w:val="00667B4B"/>
    <w:rsid w:val="00667EAF"/>
    <w:rsid w:val="00672F0B"/>
    <w:rsid w:val="00681F55"/>
    <w:rsid w:val="00691040"/>
    <w:rsid w:val="0069153C"/>
    <w:rsid w:val="006931A0"/>
    <w:rsid w:val="006934D1"/>
    <w:rsid w:val="00695639"/>
    <w:rsid w:val="0069692D"/>
    <w:rsid w:val="006A45F1"/>
    <w:rsid w:val="006B18D6"/>
    <w:rsid w:val="006B1A0E"/>
    <w:rsid w:val="006B27CA"/>
    <w:rsid w:val="006B50F7"/>
    <w:rsid w:val="006B7259"/>
    <w:rsid w:val="006C177F"/>
    <w:rsid w:val="006C4AB5"/>
    <w:rsid w:val="006C4E43"/>
    <w:rsid w:val="006C5993"/>
    <w:rsid w:val="006D10D5"/>
    <w:rsid w:val="006D1880"/>
    <w:rsid w:val="006D4154"/>
    <w:rsid w:val="006E2DE9"/>
    <w:rsid w:val="006E621C"/>
    <w:rsid w:val="006F0F5B"/>
    <w:rsid w:val="006F1A98"/>
    <w:rsid w:val="006F1AA9"/>
    <w:rsid w:val="006F6151"/>
    <w:rsid w:val="006F762D"/>
    <w:rsid w:val="00700F6E"/>
    <w:rsid w:val="007011F7"/>
    <w:rsid w:val="00703060"/>
    <w:rsid w:val="00704FB7"/>
    <w:rsid w:val="00705EC9"/>
    <w:rsid w:val="00714C6C"/>
    <w:rsid w:val="00724266"/>
    <w:rsid w:val="0073094E"/>
    <w:rsid w:val="007330D6"/>
    <w:rsid w:val="0073553E"/>
    <w:rsid w:val="00736FC6"/>
    <w:rsid w:val="00737A4A"/>
    <w:rsid w:val="00740199"/>
    <w:rsid w:val="00741D65"/>
    <w:rsid w:val="007431E4"/>
    <w:rsid w:val="007454D7"/>
    <w:rsid w:val="00750C97"/>
    <w:rsid w:val="00753EB7"/>
    <w:rsid w:val="00754B8C"/>
    <w:rsid w:val="0076173B"/>
    <w:rsid w:val="0078128D"/>
    <w:rsid w:val="0078631D"/>
    <w:rsid w:val="007868C5"/>
    <w:rsid w:val="0078786B"/>
    <w:rsid w:val="00790F1A"/>
    <w:rsid w:val="00792206"/>
    <w:rsid w:val="00795B7B"/>
    <w:rsid w:val="007A12E2"/>
    <w:rsid w:val="007A3401"/>
    <w:rsid w:val="007A6505"/>
    <w:rsid w:val="007B03F9"/>
    <w:rsid w:val="007B2011"/>
    <w:rsid w:val="007B2C14"/>
    <w:rsid w:val="007B362F"/>
    <w:rsid w:val="007B3E38"/>
    <w:rsid w:val="007B47E8"/>
    <w:rsid w:val="007B668B"/>
    <w:rsid w:val="007C0C14"/>
    <w:rsid w:val="007C42B7"/>
    <w:rsid w:val="007D0623"/>
    <w:rsid w:val="007D193A"/>
    <w:rsid w:val="007D2198"/>
    <w:rsid w:val="007D3F4B"/>
    <w:rsid w:val="007E16A0"/>
    <w:rsid w:val="007E1AF3"/>
    <w:rsid w:val="007E7264"/>
    <w:rsid w:val="007F0E3B"/>
    <w:rsid w:val="007F2230"/>
    <w:rsid w:val="00802A6E"/>
    <w:rsid w:val="00806FC9"/>
    <w:rsid w:val="00807677"/>
    <w:rsid w:val="00810C38"/>
    <w:rsid w:val="00811470"/>
    <w:rsid w:val="00813585"/>
    <w:rsid w:val="00813DBA"/>
    <w:rsid w:val="00815F3C"/>
    <w:rsid w:val="008178D5"/>
    <w:rsid w:val="0082026E"/>
    <w:rsid w:val="008231FD"/>
    <w:rsid w:val="00827ED6"/>
    <w:rsid w:val="00831040"/>
    <w:rsid w:val="00831555"/>
    <w:rsid w:val="008370ED"/>
    <w:rsid w:val="00837BBA"/>
    <w:rsid w:val="00850952"/>
    <w:rsid w:val="00854629"/>
    <w:rsid w:val="00855BEE"/>
    <w:rsid w:val="0086059A"/>
    <w:rsid w:val="00863371"/>
    <w:rsid w:val="008656B5"/>
    <w:rsid w:val="00867E37"/>
    <w:rsid w:val="008719E2"/>
    <w:rsid w:val="008748B5"/>
    <w:rsid w:val="008770A7"/>
    <w:rsid w:val="0088104C"/>
    <w:rsid w:val="008837E1"/>
    <w:rsid w:val="0088538D"/>
    <w:rsid w:val="00893E06"/>
    <w:rsid w:val="008940DA"/>
    <w:rsid w:val="00894725"/>
    <w:rsid w:val="00895041"/>
    <w:rsid w:val="0089646E"/>
    <w:rsid w:val="00897EF7"/>
    <w:rsid w:val="008A3C38"/>
    <w:rsid w:val="008A3DE3"/>
    <w:rsid w:val="008A3EAB"/>
    <w:rsid w:val="008A4B2B"/>
    <w:rsid w:val="008A5DF6"/>
    <w:rsid w:val="008A7D1D"/>
    <w:rsid w:val="008B28F8"/>
    <w:rsid w:val="008B7AD5"/>
    <w:rsid w:val="008C161C"/>
    <w:rsid w:val="008C2113"/>
    <w:rsid w:val="008C22D3"/>
    <w:rsid w:val="008C404D"/>
    <w:rsid w:val="008C5A4C"/>
    <w:rsid w:val="008C6967"/>
    <w:rsid w:val="008D4919"/>
    <w:rsid w:val="008E06C4"/>
    <w:rsid w:val="008E2317"/>
    <w:rsid w:val="008E7875"/>
    <w:rsid w:val="008F7700"/>
    <w:rsid w:val="00902626"/>
    <w:rsid w:val="00904D49"/>
    <w:rsid w:val="009072DB"/>
    <w:rsid w:val="00913311"/>
    <w:rsid w:val="009133F1"/>
    <w:rsid w:val="0091376B"/>
    <w:rsid w:val="009153E3"/>
    <w:rsid w:val="00915A30"/>
    <w:rsid w:val="00917BB1"/>
    <w:rsid w:val="0092061F"/>
    <w:rsid w:val="00922226"/>
    <w:rsid w:val="00922D6B"/>
    <w:rsid w:val="00924FA8"/>
    <w:rsid w:val="00925068"/>
    <w:rsid w:val="00926205"/>
    <w:rsid w:val="00927E35"/>
    <w:rsid w:val="00935851"/>
    <w:rsid w:val="009369B9"/>
    <w:rsid w:val="00941863"/>
    <w:rsid w:val="009423E6"/>
    <w:rsid w:val="00947493"/>
    <w:rsid w:val="00950165"/>
    <w:rsid w:val="00953686"/>
    <w:rsid w:val="009543D3"/>
    <w:rsid w:val="009544E8"/>
    <w:rsid w:val="00956966"/>
    <w:rsid w:val="0095744D"/>
    <w:rsid w:val="00975369"/>
    <w:rsid w:val="0098096B"/>
    <w:rsid w:val="00982E5D"/>
    <w:rsid w:val="00984223"/>
    <w:rsid w:val="0098499A"/>
    <w:rsid w:val="00993737"/>
    <w:rsid w:val="00993CFD"/>
    <w:rsid w:val="009A1580"/>
    <w:rsid w:val="009A1A4A"/>
    <w:rsid w:val="009A4957"/>
    <w:rsid w:val="009C05E6"/>
    <w:rsid w:val="009C1520"/>
    <w:rsid w:val="009C33B7"/>
    <w:rsid w:val="009D05AA"/>
    <w:rsid w:val="009D1D44"/>
    <w:rsid w:val="009E0756"/>
    <w:rsid w:val="009E6A28"/>
    <w:rsid w:val="009F280E"/>
    <w:rsid w:val="009F4532"/>
    <w:rsid w:val="009F6C6F"/>
    <w:rsid w:val="009F7269"/>
    <w:rsid w:val="00A0367E"/>
    <w:rsid w:val="00A0449E"/>
    <w:rsid w:val="00A05D64"/>
    <w:rsid w:val="00A12638"/>
    <w:rsid w:val="00A17A87"/>
    <w:rsid w:val="00A30B39"/>
    <w:rsid w:val="00A32334"/>
    <w:rsid w:val="00A341C7"/>
    <w:rsid w:val="00A367F3"/>
    <w:rsid w:val="00A37BEC"/>
    <w:rsid w:val="00A42E89"/>
    <w:rsid w:val="00A435FB"/>
    <w:rsid w:val="00A446E6"/>
    <w:rsid w:val="00A4504B"/>
    <w:rsid w:val="00A50E4C"/>
    <w:rsid w:val="00A53D36"/>
    <w:rsid w:val="00A54B17"/>
    <w:rsid w:val="00A57A39"/>
    <w:rsid w:val="00A64619"/>
    <w:rsid w:val="00A73243"/>
    <w:rsid w:val="00A73A4C"/>
    <w:rsid w:val="00A75A1D"/>
    <w:rsid w:val="00A77D09"/>
    <w:rsid w:val="00A866B3"/>
    <w:rsid w:val="00A93BCB"/>
    <w:rsid w:val="00AA56E0"/>
    <w:rsid w:val="00AA70AD"/>
    <w:rsid w:val="00AC08CF"/>
    <w:rsid w:val="00AC4415"/>
    <w:rsid w:val="00AD1915"/>
    <w:rsid w:val="00AD46E7"/>
    <w:rsid w:val="00AD56D2"/>
    <w:rsid w:val="00AD7B19"/>
    <w:rsid w:val="00AE103A"/>
    <w:rsid w:val="00AE4BEF"/>
    <w:rsid w:val="00AE62D7"/>
    <w:rsid w:val="00AE7297"/>
    <w:rsid w:val="00AF1EA3"/>
    <w:rsid w:val="00AF35DD"/>
    <w:rsid w:val="00AF5121"/>
    <w:rsid w:val="00AF62EE"/>
    <w:rsid w:val="00AF6685"/>
    <w:rsid w:val="00B006A8"/>
    <w:rsid w:val="00B00D1E"/>
    <w:rsid w:val="00B01F52"/>
    <w:rsid w:val="00B03020"/>
    <w:rsid w:val="00B05460"/>
    <w:rsid w:val="00B146A3"/>
    <w:rsid w:val="00B204A8"/>
    <w:rsid w:val="00B25C3C"/>
    <w:rsid w:val="00B27E80"/>
    <w:rsid w:val="00B328E1"/>
    <w:rsid w:val="00B339A8"/>
    <w:rsid w:val="00B34487"/>
    <w:rsid w:val="00B3519C"/>
    <w:rsid w:val="00B368E9"/>
    <w:rsid w:val="00B40D5D"/>
    <w:rsid w:val="00B42C2A"/>
    <w:rsid w:val="00B442AF"/>
    <w:rsid w:val="00B44660"/>
    <w:rsid w:val="00B54944"/>
    <w:rsid w:val="00B57641"/>
    <w:rsid w:val="00B6240A"/>
    <w:rsid w:val="00B625B5"/>
    <w:rsid w:val="00B65400"/>
    <w:rsid w:val="00B71259"/>
    <w:rsid w:val="00B71851"/>
    <w:rsid w:val="00B718A6"/>
    <w:rsid w:val="00B721DD"/>
    <w:rsid w:val="00B73374"/>
    <w:rsid w:val="00B7398D"/>
    <w:rsid w:val="00B75A75"/>
    <w:rsid w:val="00B81ED4"/>
    <w:rsid w:val="00B820B5"/>
    <w:rsid w:val="00B91557"/>
    <w:rsid w:val="00B92EB2"/>
    <w:rsid w:val="00B957E6"/>
    <w:rsid w:val="00B975C1"/>
    <w:rsid w:val="00B97DAF"/>
    <w:rsid w:val="00BA1847"/>
    <w:rsid w:val="00BA1E85"/>
    <w:rsid w:val="00BA42F5"/>
    <w:rsid w:val="00BA48C2"/>
    <w:rsid w:val="00BA6587"/>
    <w:rsid w:val="00BB29E9"/>
    <w:rsid w:val="00BB7C46"/>
    <w:rsid w:val="00BC1C13"/>
    <w:rsid w:val="00BC461F"/>
    <w:rsid w:val="00BC70A1"/>
    <w:rsid w:val="00BD6364"/>
    <w:rsid w:val="00BD78DF"/>
    <w:rsid w:val="00BE3344"/>
    <w:rsid w:val="00BE77A5"/>
    <w:rsid w:val="00BF1692"/>
    <w:rsid w:val="00BF5B87"/>
    <w:rsid w:val="00BF618F"/>
    <w:rsid w:val="00C026BA"/>
    <w:rsid w:val="00C10A71"/>
    <w:rsid w:val="00C11D29"/>
    <w:rsid w:val="00C13462"/>
    <w:rsid w:val="00C17D69"/>
    <w:rsid w:val="00C22A8A"/>
    <w:rsid w:val="00C25056"/>
    <w:rsid w:val="00C276E5"/>
    <w:rsid w:val="00C348A1"/>
    <w:rsid w:val="00C441B6"/>
    <w:rsid w:val="00C5038C"/>
    <w:rsid w:val="00C50D87"/>
    <w:rsid w:val="00C514E2"/>
    <w:rsid w:val="00C51B08"/>
    <w:rsid w:val="00C539C3"/>
    <w:rsid w:val="00C5436E"/>
    <w:rsid w:val="00C552E4"/>
    <w:rsid w:val="00C55FC3"/>
    <w:rsid w:val="00C60E1D"/>
    <w:rsid w:val="00C64E93"/>
    <w:rsid w:val="00C74069"/>
    <w:rsid w:val="00C744A1"/>
    <w:rsid w:val="00C806AD"/>
    <w:rsid w:val="00C82196"/>
    <w:rsid w:val="00C82D46"/>
    <w:rsid w:val="00C85F52"/>
    <w:rsid w:val="00C93BB6"/>
    <w:rsid w:val="00C9601D"/>
    <w:rsid w:val="00C967D9"/>
    <w:rsid w:val="00CA10B7"/>
    <w:rsid w:val="00CA30BA"/>
    <w:rsid w:val="00CB05E1"/>
    <w:rsid w:val="00CB528E"/>
    <w:rsid w:val="00CB5E5B"/>
    <w:rsid w:val="00CC6415"/>
    <w:rsid w:val="00CD0D9E"/>
    <w:rsid w:val="00CD7A5A"/>
    <w:rsid w:val="00CF4B93"/>
    <w:rsid w:val="00CF5232"/>
    <w:rsid w:val="00CF5F4E"/>
    <w:rsid w:val="00CF71C5"/>
    <w:rsid w:val="00D0064C"/>
    <w:rsid w:val="00D01740"/>
    <w:rsid w:val="00D065BE"/>
    <w:rsid w:val="00D069AD"/>
    <w:rsid w:val="00D10670"/>
    <w:rsid w:val="00D1211C"/>
    <w:rsid w:val="00D1252D"/>
    <w:rsid w:val="00D24B14"/>
    <w:rsid w:val="00D27711"/>
    <w:rsid w:val="00D32CF8"/>
    <w:rsid w:val="00D37AE3"/>
    <w:rsid w:val="00D42128"/>
    <w:rsid w:val="00D4385C"/>
    <w:rsid w:val="00D45118"/>
    <w:rsid w:val="00D463BA"/>
    <w:rsid w:val="00D509C2"/>
    <w:rsid w:val="00D50E4A"/>
    <w:rsid w:val="00D5350F"/>
    <w:rsid w:val="00D5404F"/>
    <w:rsid w:val="00D56EA1"/>
    <w:rsid w:val="00D621B7"/>
    <w:rsid w:val="00D63E2D"/>
    <w:rsid w:val="00D65DAD"/>
    <w:rsid w:val="00D75631"/>
    <w:rsid w:val="00D75CCB"/>
    <w:rsid w:val="00D823D1"/>
    <w:rsid w:val="00D90CA7"/>
    <w:rsid w:val="00D973A8"/>
    <w:rsid w:val="00D97C4D"/>
    <w:rsid w:val="00DA4962"/>
    <w:rsid w:val="00DA5EA3"/>
    <w:rsid w:val="00DA6526"/>
    <w:rsid w:val="00DB1C81"/>
    <w:rsid w:val="00DB345B"/>
    <w:rsid w:val="00DB4294"/>
    <w:rsid w:val="00DB4A65"/>
    <w:rsid w:val="00DB675C"/>
    <w:rsid w:val="00DC36F2"/>
    <w:rsid w:val="00DC5544"/>
    <w:rsid w:val="00DC6010"/>
    <w:rsid w:val="00DD2AD5"/>
    <w:rsid w:val="00DF19E7"/>
    <w:rsid w:val="00DF294B"/>
    <w:rsid w:val="00DF3274"/>
    <w:rsid w:val="00DF5B89"/>
    <w:rsid w:val="00E12AAF"/>
    <w:rsid w:val="00E13D6A"/>
    <w:rsid w:val="00E14506"/>
    <w:rsid w:val="00E15D48"/>
    <w:rsid w:val="00E3411D"/>
    <w:rsid w:val="00E34997"/>
    <w:rsid w:val="00E40B36"/>
    <w:rsid w:val="00E417FE"/>
    <w:rsid w:val="00E42426"/>
    <w:rsid w:val="00E44B24"/>
    <w:rsid w:val="00E47086"/>
    <w:rsid w:val="00E473C5"/>
    <w:rsid w:val="00E57549"/>
    <w:rsid w:val="00E60248"/>
    <w:rsid w:val="00E612A5"/>
    <w:rsid w:val="00E63598"/>
    <w:rsid w:val="00E662DB"/>
    <w:rsid w:val="00E7308C"/>
    <w:rsid w:val="00E74975"/>
    <w:rsid w:val="00E77AF3"/>
    <w:rsid w:val="00E824B8"/>
    <w:rsid w:val="00E838B7"/>
    <w:rsid w:val="00E91349"/>
    <w:rsid w:val="00E94212"/>
    <w:rsid w:val="00E95A78"/>
    <w:rsid w:val="00EA12FA"/>
    <w:rsid w:val="00EA4E70"/>
    <w:rsid w:val="00EA63EA"/>
    <w:rsid w:val="00EB1DE1"/>
    <w:rsid w:val="00EB51F4"/>
    <w:rsid w:val="00EB5638"/>
    <w:rsid w:val="00EB70A4"/>
    <w:rsid w:val="00EC3AF8"/>
    <w:rsid w:val="00ED055A"/>
    <w:rsid w:val="00EE099F"/>
    <w:rsid w:val="00EE0AA0"/>
    <w:rsid w:val="00EE1E8A"/>
    <w:rsid w:val="00EE7F42"/>
    <w:rsid w:val="00EF1226"/>
    <w:rsid w:val="00EF1F1C"/>
    <w:rsid w:val="00EF2A2F"/>
    <w:rsid w:val="00EF4915"/>
    <w:rsid w:val="00EF6681"/>
    <w:rsid w:val="00F05684"/>
    <w:rsid w:val="00F06CDA"/>
    <w:rsid w:val="00F079C4"/>
    <w:rsid w:val="00F105C9"/>
    <w:rsid w:val="00F10CA5"/>
    <w:rsid w:val="00F2237D"/>
    <w:rsid w:val="00F22BE0"/>
    <w:rsid w:val="00F26931"/>
    <w:rsid w:val="00F3272E"/>
    <w:rsid w:val="00F358C3"/>
    <w:rsid w:val="00F363EE"/>
    <w:rsid w:val="00F374D5"/>
    <w:rsid w:val="00F37969"/>
    <w:rsid w:val="00F40B2D"/>
    <w:rsid w:val="00F41724"/>
    <w:rsid w:val="00F41763"/>
    <w:rsid w:val="00F41AF2"/>
    <w:rsid w:val="00F4247B"/>
    <w:rsid w:val="00F42D92"/>
    <w:rsid w:val="00F5415B"/>
    <w:rsid w:val="00F70839"/>
    <w:rsid w:val="00F737C5"/>
    <w:rsid w:val="00F76F17"/>
    <w:rsid w:val="00F77BAE"/>
    <w:rsid w:val="00F809B1"/>
    <w:rsid w:val="00F81043"/>
    <w:rsid w:val="00F85AC6"/>
    <w:rsid w:val="00F864EB"/>
    <w:rsid w:val="00F87FE2"/>
    <w:rsid w:val="00F91066"/>
    <w:rsid w:val="00F91E01"/>
    <w:rsid w:val="00F92BF7"/>
    <w:rsid w:val="00F92F3D"/>
    <w:rsid w:val="00F93E97"/>
    <w:rsid w:val="00F9651F"/>
    <w:rsid w:val="00FA3DB7"/>
    <w:rsid w:val="00FA631A"/>
    <w:rsid w:val="00FB0A28"/>
    <w:rsid w:val="00FC1B48"/>
    <w:rsid w:val="00FC4AEF"/>
    <w:rsid w:val="00FC5464"/>
    <w:rsid w:val="00FD0806"/>
    <w:rsid w:val="00FD0C06"/>
    <w:rsid w:val="00FE0CC5"/>
    <w:rsid w:val="00FE330A"/>
    <w:rsid w:val="00FE4918"/>
    <w:rsid w:val="00FE7115"/>
    <w:rsid w:val="00FF04EF"/>
    <w:rsid w:val="00FF1CEE"/>
    <w:rsid w:val="00FF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12"/>
      </w:numPr>
      <w:spacing w:before="240" w:after="120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13"/>
      </w:numPr>
      <w:spacing w:before="40" w:after="40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14"/>
      </w:numPr>
      <w:spacing w:before="40" w:after="40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14"/>
      </w:numPr>
      <w:spacing w:before="40" w:after="40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5"/>
      </w:numPr>
      <w:spacing w:before="60" w:after="60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6"/>
      </w:numPr>
      <w:spacing w:before="60" w:after="60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"/>
      </w:numPr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2"/>
      </w:numPr>
      <w:tabs>
        <w:tab w:val="clear" w:pos="1440"/>
        <w:tab w:val="num" w:pos="1080"/>
      </w:tabs>
      <w:spacing w:before="120" w:after="120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3"/>
      </w:numPr>
      <w:tabs>
        <w:tab w:val="clear" w:pos="1080"/>
        <w:tab w:val="num" w:pos="720"/>
      </w:tabs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4"/>
      </w:numPr>
      <w:tabs>
        <w:tab w:val="clear" w:pos="1440"/>
        <w:tab w:val="num" w:pos="1080"/>
      </w:tabs>
      <w:spacing w:before="120" w:after="120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8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9"/>
      </w:numPr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10"/>
      </w:numPr>
      <w:tabs>
        <w:tab w:val="num" w:pos="720"/>
      </w:tabs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11"/>
      </w:numPr>
      <w:tabs>
        <w:tab w:val="left" w:pos="720"/>
      </w:tabs>
      <w:spacing w:before="240" w:after="60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15"/>
      </w:numPr>
      <w:autoSpaceDE w:val="0"/>
      <w:autoSpaceDN w:val="0"/>
      <w:adjustRightInd w:val="0"/>
      <w:spacing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VistAscreenshot">
    <w:name w:val="VistA screenshot"/>
    <w:basedOn w:val="Normal"/>
    <w:link w:val="VistAscreenshotChar"/>
    <w:qFormat/>
    <w:rsid w:val="00FF04E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FF04EF"/>
    <w:rPr>
      <w:rFonts w:ascii="Courier New" w:eastAsiaTheme="minorHAnsi" w:hAnsi="Courier New" w:cs="Courier New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04EF"/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04EF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04EF"/>
    <w:rPr>
      <w:vertAlign w:val="superscript"/>
    </w:rPr>
  </w:style>
  <w:style w:type="character" w:customStyle="1" w:styleId="rally-rte-class-041bb76d83a9d08">
    <w:name w:val="rally-rte-class-041bb76d83a9d08"/>
    <w:basedOn w:val="DefaultParagraphFont"/>
    <w:rsid w:val="004F45F7"/>
  </w:style>
  <w:style w:type="paragraph" w:customStyle="1" w:styleId="rally-rte-class-00a8845eec887d">
    <w:name w:val="rally-rte-class-00a8845eec887d"/>
    <w:basedOn w:val="Normal"/>
    <w:rsid w:val="004F45F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lly-rte-class-09886f234590958">
    <w:name w:val="rally-rte-class-09886f234590958"/>
    <w:basedOn w:val="DefaultParagraphFont"/>
    <w:rsid w:val="004F45F7"/>
  </w:style>
  <w:style w:type="paragraph" w:customStyle="1" w:styleId="rally-rte-class-050e8ae12691e3">
    <w:name w:val="rally-rte-class-050e8ae12691e3"/>
    <w:basedOn w:val="Normal"/>
    <w:rsid w:val="004F45F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lly-rte-class-0ba186c59ac8318">
    <w:name w:val="rally-rte-class-0ba186c59ac8318"/>
    <w:basedOn w:val="DefaultParagraphFont"/>
    <w:rsid w:val="004F45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12"/>
      </w:numPr>
      <w:spacing w:before="240" w:after="120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13"/>
      </w:numPr>
      <w:spacing w:before="40" w:after="40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14"/>
      </w:numPr>
      <w:spacing w:before="40" w:after="40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14"/>
      </w:numPr>
      <w:spacing w:before="40" w:after="40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5"/>
      </w:numPr>
      <w:spacing w:before="60" w:after="60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6"/>
      </w:numPr>
      <w:spacing w:before="60" w:after="60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"/>
      </w:numPr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2"/>
      </w:numPr>
      <w:tabs>
        <w:tab w:val="clear" w:pos="1440"/>
        <w:tab w:val="num" w:pos="1080"/>
      </w:tabs>
      <w:spacing w:before="120" w:after="120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3"/>
      </w:numPr>
      <w:tabs>
        <w:tab w:val="clear" w:pos="1080"/>
        <w:tab w:val="num" w:pos="720"/>
      </w:tabs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4"/>
      </w:numPr>
      <w:tabs>
        <w:tab w:val="clear" w:pos="1440"/>
        <w:tab w:val="num" w:pos="1080"/>
      </w:tabs>
      <w:spacing w:before="120" w:after="120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8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9"/>
      </w:numPr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10"/>
      </w:numPr>
      <w:tabs>
        <w:tab w:val="num" w:pos="720"/>
      </w:tabs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11"/>
      </w:numPr>
      <w:tabs>
        <w:tab w:val="left" w:pos="720"/>
      </w:tabs>
      <w:spacing w:before="240" w:after="60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15"/>
      </w:numPr>
      <w:autoSpaceDE w:val="0"/>
      <w:autoSpaceDN w:val="0"/>
      <w:adjustRightInd w:val="0"/>
      <w:spacing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VistAscreenshot">
    <w:name w:val="VistA screenshot"/>
    <w:basedOn w:val="Normal"/>
    <w:link w:val="VistAscreenshotChar"/>
    <w:qFormat/>
    <w:rsid w:val="00FF04E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FF04EF"/>
    <w:rPr>
      <w:rFonts w:ascii="Courier New" w:eastAsiaTheme="minorHAnsi" w:hAnsi="Courier New" w:cs="Courier New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04EF"/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04EF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04EF"/>
    <w:rPr>
      <w:vertAlign w:val="superscript"/>
    </w:rPr>
  </w:style>
  <w:style w:type="character" w:customStyle="1" w:styleId="rally-rte-class-041bb76d83a9d08">
    <w:name w:val="rally-rte-class-041bb76d83a9d08"/>
    <w:basedOn w:val="DefaultParagraphFont"/>
    <w:rsid w:val="004F45F7"/>
  </w:style>
  <w:style w:type="paragraph" w:customStyle="1" w:styleId="rally-rte-class-00a8845eec887d">
    <w:name w:val="rally-rte-class-00a8845eec887d"/>
    <w:basedOn w:val="Normal"/>
    <w:rsid w:val="004F45F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lly-rte-class-09886f234590958">
    <w:name w:val="rally-rte-class-09886f234590958"/>
    <w:basedOn w:val="DefaultParagraphFont"/>
    <w:rsid w:val="004F45F7"/>
  </w:style>
  <w:style w:type="paragraph" w:customStyle="1" w:styleId="rally-rte-class-050e8ae12691e3">
    <w:name w:val="rally-rte-class-050e8ae12691e3"/>
    <w:basedOn w:val="Normal"/>
    <w:rsid w:val="004F45F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lly-rte-class-0ba186c59ac8318">
    <w:name w:val="rally-rte-class-0ba186c59ac8318"/>
    <w:basedOn w:val="DefaultParagraphFont"/>
    <w:rsid w:val="004F45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7361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127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Placeholder1</b:Tag>
    <b:SourceType>Book</b:SourceType>
    <b:Guid>{E8E4F9BE-F898-4C12-A863-443886FD3CCB}</b:Guid>
    <b:RefOrder>1</b:RefOrder>
  </b:Source>
</b:Sources>
</file>

<file path=customXml/itemProps1.xml><?xml version="1.0" encoding="utf-8"?>
<ds:datastoreItem xmlns:ds="http://schemas.openxmlformats.org/officeDocument/2006/customXml" ds:itemID="{29A583CE-2D3A-44A6-87D9-CB83488D2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4432</Words>
  <Characters>25269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2017-11-03T18:57:00Z</dcterms:created>
  <dcterms:modified xsi:type="dcterms:W3CDTF">2017-11-03T18:57:00Z</dcterms:modified>
</cp:coreProperties>
</file>